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StUF 03.02: In Gebruik</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35</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36</w:t>
      </w:r>
    </w:p>
    <w:p>
      <w:pPr>
        <w:pStyle w:val="Inhoudsopgave3"/>
        <w:tabs>
          <w:tab w:val="left" w:pos="0" w:leader="none"/>
          <w:tab w:val="left" w:pos="9006" w:leader="dot"/>
          <w:tab w:val="right" w:pos="9404" w:leader="dot"/>
        </w:tabs>
        <w:rPr/>
      </w:pPr>
      <w:r>
        <w:rPr/>
        <w:t>3.3.6 Voorbeelden</w:t>
        <w:tab/>
        <w:t>37</w:t>
      </w:r>
    </w:p>
    <w:p>
      <w:pPr>
        <w:pStyle w:val="Inhoudsopgave2"/>
        <w:tabs>
          <w:tab w:val="right" w:pos="9404" w:leader="dot"/>
        </w:tabs>
        <w:rPr/>
      </w:pPr>
      <w:r>
        <w:rPr/>
        <w:t>3.4 Het opnemen van elementen en relatie-entiteiten in een entiteit</w:t>
        <w:tab/>
        <w:t>40</w:t>
      </w:r>
    </w:p>
    <w:p>
      <w:pPr>
        <w:pStyle w:val="Inhoudsopgave3"/>
        <w:tabs>
          <w:tab w:val="left" w:pos="0" w:leader="none"/>
          <w:tab w:val="left" w:pos="9006" w:leader="dot"/>
          <w:tab w:val="right" w:pos="9404" w:leader="dot"/>
        </w:tabs>
        <w:rPr/>
      </w:pPr>
      <w:r>
        <w:rPr/>
        <w:t>3.4.1 Het opnemen van elementen in een entiteit</w:t>
        <w:tab/>
        <w:t>40</w:t>
      </w:r>
    </w:p>
    <w:p>
      <w:pPr>
        <w:pStyle w:val="Inhoudsopgave3"/>
        <w:tabs>
          <w:tab w:val="left" w:pos="0" w:leader="none"/>
          <w:tab w:val="left" w:pos="9006" w:leader="dot"/>
          <w:tab w:val="right" w:pos="9404" w:leader="dot"/>
        </w:tabs>
        <w:rPr/>
      </w:pPr>
      <w:r>
        <w:rPr/>
        <w:t>3.4.2 Het opnemen van relatie-entiteit in een entiteit</w:t>
        <w:tab/>
        <w:t>42</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en sectormodel</w:t>
        <w:tab/>
        <w:t>44</w:t>
      </w:r>
    </w:p>
    <w:p>
      <w:pPr>
        <w:pStyle w:val="Inhoudsopgave3"/>
        <w:tabs>
          <w:tab w:val="left" w:pos="0" w:leader="none"/>
          <w:tab w:val="left" w:pos="9006" w:leader="dot"/>
          <w:tab w:val="right" w:pos="9404" w:leader="dot"/>
        </w:tabs>
        <w:rPr/>
      </w:pPr>
      <w:r>
        <w:rPr/>
        <w:t>4.1.2 Berichtcode</w:t>
        <w:tab/>
        <w:t>44</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47</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53</w:t>
      </w:r>
    </w:p>
    <w:p>
      <w:pPr>
        <w:pStyle w:val="Inhoudsopgave2"/>
        <w:tabs>
          <w:tab w:val="right" w:pos="9404" w:leader="dot"/>
        </w:tabs>
        <w:rPr/>
      </w:pPr>
      <w:r>
        <w:rPr/>
        <w:t>5.1 Sturing van de verwerking van kennisgeving- en synchronisatieberichten</w:t>
        <w:tab/>
        <w:t>55</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57</w:t>
      </w:r>
    </w:p>
    <w:p>
      <w:pPr>
        <w:pStyle w:val="Inhoudsopgave3"/>
        <w:tabs>
          <w:tab w:val="left" w:pos="0" w:leader="none"/>
          <w:tab w:val="left" w:pos="9006" w:leader="dot"/>
          <w:tab w:val="right" w:pos="9404" w:leader="dot"/>
        </w:tabs>
        <w:rPr/>
      </w:pPr>
      <w:r>
        <w:rPr/>
        <w:t>5.2.2 De structuur van objecten in enkelvoudige kennisgevingberichten</w:t>
        <w:tab/>
        <w:t>57</w:t>
      </w:r>
    </w:p>
    <w:p>
      <w:pPr>
        <w:pStyle w:val="Inhoudsopgave3"/>
        <w:tabs>
          <w:tab w:val="left" w:pos="0" w:leader="none"/>
          <w:tab w:val="left" w:pos="9006" w:leader="dot"/>
          <w:tab w:val="right" w:pos="9404" w:leader="dot"/>
        </w:tabs>
        <w:rPr/>
      </w:pPr>
      <w:r>
        <w:rPr/>
        <w:t>5.2.3 Het attribute verwerkingssoort</w:t>
        <w:tab/>
        <w:t>58</w:t>
      </w:r>
    </w:p>
    <w:p>
      <w:pPr>
        <w:pStyle w:val="Inhoudsopgave3"/>
        <w:tabs>
          <w:tab w:val="left" w:pos="0" w:leader="none"/>
          <w:tab w:val="left" w:pos="9006" w:leader="dot"/>
          <w:tab w:val="right" w:pos="9404" w:leader="dot"/>
        </w:tabs>
        <w:rPr/>
      </w:pPr>
      <w:r>
        <w:rPr/>
        <w:t>5.2.4 Het vullen van de &lt;object&gt; elementen</w:t>
        <w:tab/>
        <w:t>58</w:t>
      </w:r>
    </w:p>
    <w:p>
      <w:pPr>
        <w:pStyle w:val="Inhoudsopgave3"/>
        <w:tabs>
          <w:tab w:val="left" w:pos="0" w:leader="none"/>
          <w:tab w:val="left" w:pos="9006" w:leader="dot"/>
          <w:tab w:val="right" w:pos="9404" w:leader="dot"/>
        </w:tabs>
        <w:rPr/>
      </w:pPr>
      <w:r>
        <w:rPr/>
        <w:t>5.2.5 Het vullen van de &lt;object&gt; elementen in een topfundamenteel</w:t>
        <w:tab/>
        <w:t>60</w:t>
      </w:r>
    </w:p>
    <w:p>
      <w:pPr>
        <w:pStyle w:val="Inhoudsopgave3"/>
        <w:tabs>
          <w:tab w:val="left" w:pos="0" w:leader="none"/>
          <w:tab w:val="left" w:pos="9006" w:leader="dot"/>
          <w:tab w:val="right" w:pos="9404" w:leader="dot"/>
        </w:tabs>
        <w:rPr/>
      </w:pPr>
      <w:r>
        <w:rPr/>
        <w:t>5.2.6 Het vullen van relatie-entiteiten en gerelateerde entiteiten</w:t>
        <w:tab/>
        <w:t>63</w:t>
      </w:r>
    </w:p>
    <w:p>
      <w:pPr>
        <w:pStyle w:val="Inhoudsopgave3"/>
        <w:tabs>
          <w:tab w:val="left" w:pos="0" w:leader="none"/>
          <w:tab w:val="left" w:pos="9006" w:leader="dot"/>
          <w:tab w:val="right" w:pos="9404" w:leader="dot"/>
        </w:tabs>
        <w:rPr/>
      </w:pPr>
      <w:r>
        <w:rPr/>
        <w:t>5.2.7 Toevoegen/wijzigen gerelateerde entiteit</w:t>
        <w:tab/>
        <w:t>68</w:t>
      </w:r>
    </w:p>
    <w:p>
      <w:pPr>
        <w:pStyle w:val="Inhoudsopgave3"/>
        <w:tabs>
          <w:tab w:val="left" w:pos="0" w:leader="none"/>
          <w:tab w:val="left" w:pos="9006" w:leader="dot"/>
          <w:tab w:val="right" w:pos="9404" w:leader="dot"/>
        </w:tabs>
        <w:rPr/>
      </w:pPr>
      <w:r>
        <w:rPr/>
        <w:t>5.2.8 Respons en foutafhandeling</w:t>
        <w:tab/>
        <w:t>69</w:t>
      </w:r>
    </w:p>
    <w:p>
      <w:pPr>
        <w:pStyle w:val="Inhoudsopgave3"/>
        <w:tabs>
          <w:tab w:val="left" w:pos="0" w:leader="none"/>
          <w:tab w:val="left" w:pos="9006" w:leader="dot"/>
          <w:tab w:val="right" w:pos="9404" w:leader="dot"/>
        </w:tabs>
        <w:rPr/>
      </w:pPr>
      <w:r>
        <w:rPr/>
        <w:t>5.2.9 Voorbeeld voor het omgaan met inOnderzoek</w:t>
        <w:tab/>
        <w:t>70</w:t>
      </w:r>
    </w:p>
    <w:p>
      <w:pPr>
        <w:pStyle w:val="Inhoudsopgave2"/>
        <w:tabs>
          <w:tab w:val="right" w:pos="9404" w:leader="dot"/>
        </w:tabs>
        <w:rPr/>
      </w:pPr>
      <w:r>
        <w:rPr/>
        <w:t>5.3 Regels voor Lk03-samengestelde kennisgevingberichten</w:t>
        <w:tab/>
        <w:t>71</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72</w:t>
      </w:r>
    </w:p>
    <w:p>
      <w:pPr>
        <w:pStyle w:val="Inhoudsopgave3"/>
        <w:tabs>
          <w:tab w:val="left" w:pos="0" w:leader="none"/>
          <w:tab w:val="left" w:pos="9006" w:leader="dot"/>
          <w:tab w:val="right" w:pos="9404" w:leader="dot"/>
        </w:tabs>
        <w:rPr/>
      </w:pPr>
      <w:r>
        <w:rPr/>
        <w:t>5.4.2 Synchronisatiebericht actueel</w:t>
        <w:tab/>
        <w:t>73</w:t>
      </w:r>
    </w:p>
    <w:p>
      <w:pPr>
        <w:pStyle w:val="Inhoudsopgave3"/>
        <w:tabs>
          <w:tab w:val="left" w:pos="0" w:leader="none"/>
          <w:tab w:val="left" w:pos="9006" w:leader="dot"/>
          <w:tab w:val="right" w:pos="9404" w:leader="dot"/>
        </w:tabs>
        <w:rPr/>
      </w:pPr>
      <w:r>
        <w:rPr/>
        <w:t>5.4.3 Wijzigingen en correcties in een Sh01/02-bericht</w:t>
        <w:tab/>
        <w:t>74</w:t>
      </w:r>
    </w:p>
    <w:p>
      <w:pPr>
        <w:pStyle w:val="Inhoudsopgave3"/>
        <w:tabs>
          <w:tab w:val="left" w:pos="0" w:leader="none"/>
          <w:tab w:val="left" w:pos="9006" w:leader="dot"/>
          <w:tab w:val="right" w:pos="9404" w:leader="dot"/>
        </w:tabs>
        <w:rPr/>
      </w:pPr>
      <w:r>
        <w:rPr/>
        <w:t>5.4.4 Synchronisatiebericht historisch</w:t>
        <w:tab/>
        <w:t>77</w:t>
      </w:r>
    </w:p>
    <w:p>
      <w:pPr>
        <w:pStyle w:val="Inhoudsopgave3"/>
        <w:tabs>
          <w:tab w:val="left" w:pos="0" w:leader="none"/>
          <w:tab w:val="left" w:pos="9006" w:leader="dot"/>
          <w:tab w:val="right" w:pos="9404" w:leader="dot"/>
        </w:tabs>
        <w:rPr/>
      </w:pPr>
      <w:r>
        <w:rPr/>
        <w:t>5.4.5 Vraag-om-synchronisatie bericht</w:t>
        <w:tab/>
        <w:t>85</w:t>
      </w:r>
    </w:p>
    <w:p>
      <w:pPr>
        <w:pStyle w:val="Inhoudsopgave3"/>
        <w:tabs>
          <w:tab w:val="left" w:pos="0" w:leader="none"/>
          <w:tab w:val="left" w:pos="9006" w:leader="dot"/>
          <w:tab w:val="right" w:pos="9404" w:leader="dot"/>
        </w:tabs>
        <w:rPr/>
      </w:pPr>
      <w:r>
        <w:rPr/>
        <w:t>5.4.6 Respons en foutafhandeling</w:t>
        <w:tab/>
        <w:t>85</w:t>
      </w:r>
    </w:p>
    <w:p>
      <w:pPr>
        <w:pStyle w:val="Inhoudsopgave1"/>
        <w:tabs>
          <w:tab w:val="left" w:pos="0" w:leader="none"/>
          <w:tab w:val="right" w:pos="9404" w:leader="dot"/>
          <w:tab w:val="left" w:pos="9406" w:leader="dot"/>
        </w:tabs>
        <w:rPr/>
      </w:pPr>
      <w:r>
        <w:rPr/>
        <w:t>6. Vraag- en antwoordberichten</w:t>
        <w:tab/>
        <w:t>87</w:t>
      </w:r>
    </w:p>
    <w:p>
      <w:pPr>
        <w:pStyle w:val="Inhoudsopgave2"/>
        <w:tabs>
          <w:tab w:val="right" w:pos="9404" w:leader="dot"/>
        </w:tabs>
        <w:rPr/>
      </w:pPr>
      <w:r>
        <w:rPr/>
        <w:t>6.1 Sturing van de verwerking van vraagberichten</w:t>
        <w:tab/>
        <w:t>87</w:t>
      </w:r>
    </w:p>
    <w:p>
      <w:pPr>
        <w:pStyle w:val="Inhoudsopgave2"/>
        <w:tabs>
          <w:tab w:val="right" w:pos="9404" w:leader="dot"/>
        </w:tabs>
        <w:rPr/>
      </w:pPr>
      <w:r>
        <w:rPr/>
        <w:t>6.2 Sturing van de verwerking van antwoordberichten</w:t>
        <w:tab/>
        <w:t>90</w:t>
      </w:r>
    </w:p>
    <w:p>
      <w:pPr>
        <w:pStyle w:val="Inhoudsopgave2"/>
        <w:tabs>
          <w:tab w:val="right" w:pos="9404" w:leader="dot"/>
        </w:tabs>
        <w:rPr/>
      </w:pPr>
      <w:r>
        <w:rPr/>
        <w:t>6.3 Regels voor vraagberichten</w:t>
        <w:tab/>
        <w:t>93</w:t>
      </w:r>
    </w:p>
    <w:p>
      <w:pPr>
        <w:pStyle w:val="Inhoudsopgave3"/>
        <w:tabs>
          <w:tab w:val="left" w:pos="0" w:leader="none"/>
          <w:tab w:val="left" w:pos="9006" w:leader="dot"/>
          <w:tab w:val="right" w:pos="9404" w:leader="dot"/>
        </w:tabs>
        <w:rPr/>
      </w:pPr>
      <w:r>
        <w:rPr/>
        <w:t>6.3.1 Het specificeren van selectiecriteria</w:t>
        <w:tab/>
        <w:t>93</w:t>
      </w:r>
    </w:p>
    <w:p>
      <w:pPr>
        <w:pStyle w:val="Inhoudsopgave3"/>
        <w:tabs>
          <w:tab w:val="left" w:pos="0" w:leader="none"/>
          <w:tab w:val="left" w:pos="9006" w:leader="dot"/>
          <w:tab w:val="right" w:pos="9404" w:leader="dot"/>
        </w:tabs>
        <w:rPr/>
      </w:pPr>
      <w:r>
        <w:rPr/>
        <w:t>6.3.2 Het bevragen op sleutel</w:t>
        <w:tab/>
        <w:t>95</w:t>
      </w:r>
    </w:p>
    <w:p>
      <w:pPr>
        <w:pStyle w:val="Inhoudsopgave3"/>
        <w:tabs>
          <w:tab w:val="left" w:pos="0" w:leader="none"/>
          <w:tab w:val="left" w:pos="9006" w:leader="dot"/>
          <w:tab w:val="right" w:pos="9404" w:leader="dot"/>
        </w:tabs>
        <w:rPr/>
      </w:pPr>
      <w:r>
        <w:rPr/>
        <w:t>6.3.3 Het specificeren van de gevraagde gegevens</w:t>
        <w:tab/>
        <w:t>96</w:t>
      </w:r>
    </w:p>
    <w:p>
      <w:pPr>
        <w:pStyle w:val="Inhoudsopgave3"/>
        <w:tabs>
          <w:tab w:val="left" w:pos="0" w:leader="none"/>
          <w:tab w:val="left" w:pos="9006" w:leader="dot"/>
          <w:tab w:val="right" w:pos="9404" w:leader="dot"/>
        </w:tabs>
        <w:rPr/>
      </w:pPr>
      <w:r>
        <w:rPr/>
        <w:t>6.3.4 Het stellen van een vervolgvraag</w:t>
        <w:tab/>
        <w:t>98</w:t>
      </w:r>
    </w:p>
    <w:p>
      <w:pPr>
        <w:pStyle w:val="Inhoudsopgave3"/>
        <w:tabs>
          <w:tab w:val="left" w:pos="0" w:leader="none"/>
          <w:tab w:val="left" w:pos="9006" w:leader="dot"/>
          <w:tab w:val="right" w:pos="9404" w:leader="dot"/>
        </w:tabs>
        <w:rPr/>
      </w:pPr>
      <w:r>
        <w:rPr/>
        <w:t>6.3.5 Voorbeeld van een vraagbericht voor een superentiteittype</w:t>
        <w:tab/>
        <w:t>98</w:t>
      </w:r>
    </w:p>
    <w:p>
      <w:pPr>
        <w:pStyle w:val="Inhoudsopgave2"/>
        <w:tabs>
          <w:tab w:val="right" w:pos="9404" w:leader="dot"/>
        </w:tabs>
        <w:rPr/>
      </w:pPr>
      <w:r>
        <w:rPr/>
        <w:t>6.4 Regels voor antwoordberichten</w:t>
        <w:tab/>
        <w:t>99</w:t>
      </w:r>
    </w:p>
    <w:p>
      <w:pPr>
        <w:pStyle w:val="Inhoudsopgave3"/>
        <w:tabs>
          <w:tab w:val="left" w:pos="0" w:leader="none"/>
          <w:tab w:val="left" w:pos="9006" w:leader="dot"/>
          <w:tab w:val="right" w:pos="9404" w:leader="dot"/>
        </w:tabs>
        <w:rPr/>
      </w:pPr>
      <w:r>
        <w:rPr/>
        <w:t>6.4.1 Het opnemen van objecten in een antwoordbericht</w:t>
        <w:tab/>
        <w:t>100</w:t>
      </w:r>
    </w:p>
    <w:p>
      <w:pPr>
        <w:pStyle w:val="Inhoudsopgave3"/>
        <w:tabs>
          <w:tab w:val="left" w:pos="0" w:leader="none"/>
          <w:tab w:val="left" w:pos="9006" w:leader="dot"/>
          <w:tab w:val="right" w:pos="9404" w:leader="dot"/>
        </w:tabs>
        <w:rPr/>
      </w:pPr>
      <w:r>
        <w:rPr/>
        <w:t>6.4.2 Het vullen van objecten in een antwoordbericht</w:t>
        <w:tab/>
        <w:t>101</w:t>
      </w:r>
    </w:p>
    <w:p>
      <w:pPr>
        <w:pStyle w:val="Inhoudsopgave3"/>
        <w:tabs>
          <w:tab w:val="left" w:pos="0" w:leader="none"/>
          <w:tab w:val="left" w:pos="9006" w:leader="dot"/>
          <w:tab w:val="right" w:pos="9404" w:leader="dot"/>
        </w:tabs>
        <w:rPr/>
      </w:pPr>
      <w:r>
        <w:rPr/>
        <w:t>6.4.3 La01- en La02-antwoordberichten: actuele gegevens</w:t>
        <w:tab/>
        <w:t>102</w:t>
      </w:r>
    </w:p>
    <w:p>
      <w:pPr>
        <w:pStyle w:val="Inhoudsopgave3"/>
        <w:tabs>
          <w:tab w:val="left" w:pos="0" w:leader="none"/>
          <w:tab w:val="left" w:pos="9006" w:leader="dot"/>
          <w:tab w:val="right" w:pos="9404" w:leader="dot"/>
        </w:tabs>
        <w:rPr/>
      </w:pPr>
      <w:r>
        <w:rPr/>
        <w:t>6.4.4 Voorbeeld van een antwoordbericht voor een superentiteittype</w:t>
        <w:tab/>
        <w:t>102</w:t>
      </w:r>
    </w:p>
    <w:p>
      <w:pPr>
        <w:pStyle w:val="Inhoudsopgave3"/>
        <w:tabs>
          <w:tab w:val="left" w:pos="0" w:leader="none"/>
          <w:tab w:val="left" w:pos="9006" w:leader="dot"/>
          <w:tab w:val="right" w:pos="9404" w:leader="dot"/>
        </w:tabs>
        <w:rPr/>
      </w:pPr>
      <w:r>
        <w:rPr/>
        <w:t>6.4.5 La03- t/m La06-antwoordberichten: bevragen op peiltijdstipMaterieel en peiltijdstipFormeel</w:t>
        <w:tab/>
        <w:t>103</w:t>
      </w:r>
    </w:p>
    <w:p>
      <w:pPr>
        <w:pStyle w:val="Inhoudsopgave3"/>
        <w:tabs>
          <w:tab w:val="left" w:pos="0" w:leader="none"/>
          <w:tab w:val="left" w:pos="9006" w:leader="dot"/>
          <w:tab w:val="right" w:pos="9404" w:leader="dot"/>
        </w:tabs>
        <w:rPr/>
      </w:pPr>
      <w:r>
        <w:rPr/>
        <w:t>6.4.6 La07- t/m La10-antwoordberichten met historie</w:t>
        <w:tab/>
        <w:t>105</w:t>
      </w:r>
    </w:p>
    <w:p>
      <w:pPr>
        <w:pStyle w:val="Inhoudsopgave3"/>
        <w:tabs>
          <w:tab w:val="left" w:pos="0" w:leader="none"/>
          <w:tab w:val="left" w:pos="9006" w:leader="dot"/>
          <w:tab w:val="right" w:pos="9404" w:leader="dot"/>
        </w:tabs>
        <w:rPr/>
      </w:pPr>
      <w:r>
        <w:rPr/>
        <w:t>6.4.7 Het opnemen van metagegevens in La07- t/m La10-berichten</w:t>
        <w:tab/>
        <w:t>115</w:t>
      </w:r>
    </w:p>
    <w:p>
      <w:pPr>
        <w:pStyle w:val="Inhoudsopgave3"/>
        <w:tabs>
          <w:tab w:val="left" w:pos="0" w:leader="none"/>
          <w:tab w:val="left" w:pos="9006" w:leader="dot"/>
          <w:tab w:val="right" w:pos="9404" w:leader="dot"/>
        </w:tabs>
        <w:rPr/>
      </w:pPr>
      <w:r>
        <w:rPr/>
        <w:t>6.4.8 Foutafhandeling</w:t>
        <w:tab/>
        <w:t>118</w:t>
      </w:r>
    </w:p>
    <w:p>
      <w:pPr>
        <w:pStyle w:val="Inhoudsopgave1"/>
        <w:tabs>
          <w:tab w:val="left" w:pos="0" w:leader="none"/>
          <w:tab w:val="right" w:pos="9404" w:leader="dot"/>
          <w:tab w:val="left" w:pos="9406" w:leader="dot"/>
        </w:tabs>
        <w:rPr/>
      </w:pPr>
      <w:r>
        <w:rPr/>
        <w:t>7. Vrije berichten</w:t>
        <w:tab/>
        <w:t>120</w:t>
      </w:r>
    </w:p>
    <w:p>
      <w:pPr>
        <w:pStyle w:val="Inhoudsopgave2"/>
        <w:tabs>
          <w:tab w:val="right" w:pos="9404" w:leader="dot"/>
        </w:tabs>
        <w:rPr/>
      </w:pPr>
      <w:r>
        <w:rPr/>
        <w:t>7.1 Interactiepatronen en berichtcodes</w:t>
        <w:tab/>
        <w:t>120</w:t>
      </w:r>
    </w:p>
    <w:p>
      <w:pPr>
        <w:pStyle w:val="Inhoudsopgave2"/>
        <w:tabs>
          <w:tab w:val="right" w:pos="9404" w:leader="dot"/>
        </w:tabs>
        <w:rPr/>
      </w:pPr>
      <w:r>
        <w:rPr/>
        <w:t>7.2 De structuur en semantiek van het vrije bericht</w:t>
        <w:tab/>
        <w:t>120</w:t>
      </w:r>
    </w:p>
    <w:p>
      <w:pPr>
        <w:pStyle w:val="Inhoudsopgave3"/>
        <w:tabs>
          <w:tab w:val="left" w:pos="0" w:leader="none"/>
          <w:tab w:val="left" w:pos="9006" w:leader="dot"/>
          <w:tab w:val="right" w:pos="9404" w:leader="dot"/>
        </w:tabs>
        <w:rPr/>
      </w:pPr>
      <w:r>
        <w:rPr/>
        <w:t>7.2.1 Het opnemen van losse gegevens en meldingen</w:t>
        <w:tab/>
        <w:t>121</w:t>
      </w:r>
    </w:p>
    <w:p>
      <w:pPr>
        <w:pStyle w:val="Inhoudsopgave3"/>
        <w:tabs>
          <w:tab w:val="left" w:pos="0" w:leader="none"/>
          <w:tab w:val="left" w:pos="9006" w:leader="dot"/>
          <w:tab w:val="right" w:pos="9404" w:leader="dot"/>
        </w:tabs>
        <w:rPr/>
      </w:pPr>
      <w:r>
        <w:rPr/>
        <w:t>7.2.2 Elementen voor een entiteittype uit het sectormodel</w:t>
        <w:tab/>
        <w:t>121</w:t>
      </w:r>
    </w:p>
    <w:p>
      <w:pPr>
        <w:pStyle w:val="Inhoudsopgave3"/>
        <w:tabs>
          <w:tab w:val="left" w:pos="0" w:leader="none"/>
          <w:tab w:val="left" w:pos="9006" w:leader="dot"/>
          <w:tab w:val="right" w:pos="9404" w:leader="dot"/>
        </w:tabs>
        <w:rPr/>
      </w:pPr>
      <w:r>
        <w:rPr/>
        <w:t>7.2.3 Het wijzigen van objecten</w:t>
        <w:tab/>
        <w:t>122</w:t>
      </w:r>
    </w:p>
    <w:p>
      <w:pPr>
        <w:pStyle w:val="Inhoudsopgave3"/>
        <w:tabs>
          <w:tab w:val="left" w:pos="0" w:leader="none"/>
          <w:tab w:val="left" w:pos="9006" w:leader="dot"/>
          <w:tab w:val="right" w:pos="9404" w:leader="dot"/>
        </w:tabs>
        <w:rPr/>
      </w:pPr>
      <w:r>
        <w:rPr/>
        <w:t>7.2.4 Het opvragen/selecteren van objecten</w:t>
        <w:tab/>
        <w:t>122</w:t>
      </w:r>
    </w:p>
    <w:p>
      <w:pPr>
        <w:pStyle w:val="Inhoudsopgave1"/>
        <w:tabs>
          <w:tab w:val="left" w:pos="0" w:leader="none"/>
          <w:tab w:val="right" w:pos="9404" w:leader="dot"/>
          <w:tab w:val="left" w:pos="9406" w:leader="dot"/>
        </w:tabs>
        <w:rPr/>
      </w:pPr>
      <w:r>
        <w:rPr/>
        <w:t xml:space="preserve"> </w:t>
      </w:r>
      <w:r>
        <w:rPr/>
        <w:t>Sequentiediagrammen voor StUF-berichten</w:t>
        <w:tab/>
        <w:t>124</w:t>
      </w:r>
    </w:p>
    <w:p>
      <w:pPr>
        <w:pStyle w:val="Inhoudsopgave2"/>
        <w:tabs>
          <w:tab w:val="right" w:pos="9404" w:leader="dot"/>
        </w:tabs>
        <w:rPr/>
      </w:pPr>
      <w:r>
        <w:rPr/>
        <w:t xml:space="preserve"> </w:t>
      </w:r>
      <w:r>
        <w:rPr/>
        <w:t>Asynchrone verwerking zonder functionele respons</w:t>
        <w:tab/>
        <w:t>124</w:t>
      </w:r>
    </w:p>
    <w:p>
      <w:pPr>
        <w:pStyle w:val="Inhoudsopgave2"/>
        <w:tabs>
          <w:tab w:val="right" w:pos="9404" w:leader="dot"/>
        </w:tabs>
        <w:rPr/>
      </w:pPr>
      <w:r>
        <w:rPr/>
        <w:t xml:space="preserve"> </w:t>
      </w:r>
      <w:r>
        <w:rPr/>
        <w:t>Asynchrone verwerking met functionele respons</w:t>
        <w:tab/>
        <w:t>126</w:t>
      </w:r>
    </w:p>
    <w:p>
      <w:pPr>
        <w:pStyle w:val="Inhoudsopgave2"/>
        <w:tabs>
          <w:tab w:val="right" w:pos="9404" w:leader="dot"/>
        </w:tabs>
        <w:rPr/>
      </w:pPr>
      <w:r>
        <w:rPr/>
        <w:t xml:space="preserve"> </w:t>
      </w:r>
      <w:r>
        <w:rPr/>
        <w:t>Synchrone verwerking</w:t>
        <w:tab/>
        <w:t>127</w:t>
      </w:r>
    </w:p>
    <w:p>
      <w:pPr>
        <w:pStyle w:val="Inhoudsopgave1"/>
        <w:tabs>
          <w:tab w:val="left" w:pos="0" w:leader="none"/>
          <w:tab w:val="right" w:pos="9404" w:leader="dot"/>
          <w:tab w:val="left" w:pos="9406" w:leader="dot"/>
        </w:tabs>
        <w:rPr/>
      </w:pPr>
      <w:r>
        <w:rPr/>
        <w:t xml:space="preserve"> </w:t>
      </w:r>
      <w:r>
        <w:rPr/>
        <w:t>Tabel met mogelijke foutberichten</w:t>
        <w:tab/>
        <w:t>128</w:t>
      </w:r>
    </w:p>
    <w:p>
      <w:pPr>
        <w:pStyle w:val="Inhoudsopgave1"/>
        <w:tabs>
          <w:tab w:val="left" w:pos="0" w:leader="none"/>
          <w:tab w:val="right" w:pos="9404" w:leader="dot"/>
          <w:tab w:val="left" w:pos="9406" w:leader="dot"/>
        </w:tabs>
        <w:rPr/>
      </w:pPr>
      <w:r>
        <w:rPr/>
        <w:t xml:space="preserve"> </w:t>
      </w:r>
      <w:r>
        <w:rPr/>
        <w:t>Referenties</w:t>
        <w:tab/>
        <w:t>131</w:t>
      </w:r>
    </w:p>
    <w:p>
      <w:pPr>
        <w:pStyle w:val="Inhoudsopgave1"/>
        <w:tabs>
          <w:tab w:val="left" w:pos="0" w:leader="none"/>
          <w:tab w:val="right" w:pos="9404" w:leader="dot"/>
          <w:tab w:val="left" w:pos="9406" w:leader="dot"/>
        </w:tabs>
        <w:rPr/>
      </w:pPr>
      <w:r>
        <w:rPr/>
        <w:t xml:space="preserve"> </w:t>
      </w:r>
      <w:r>
        <w:rPr/>
        <w:t>Begrippenlijst</w:t>
        <w:tab/>
        <w:t>132</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8"/>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8"/>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8"/>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8"/>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8"/>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verwijderd in stuf0302.xsd, omdat er geen verschil meer is tussen de attributes van een fundamenteel en een relatie.</w:t>
      </w:r>
    </w:p>
    <w:p>
      <w:pPr>
        <w:pStyle w:val="Normal"/>
        <w:widowControl/>
        <w:numPr>
          <w:ilvl w:val="0"/>
          <w:numId w:val="68"/>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De elementen eindRelatie en eindObject binnen tijdvakRelatie en tijdvakObject zijn verplicht gemaakt, omdat het niet aanwezig zijn van deze elementen wil zeggen dat de waarde onbekend.</w:t>
      </w:r>
    </w:p>
    <w:p>
      <w:pPr>
        <w:pStyle w:val="Normal"/>
        <w:widowControl/>
        <w:numPr>
          <w:ilvl w:val="0"/>
          <w:numId w:val="68"/>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8"/>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8"/>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8"/>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8"/>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8"/>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8"/>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8"/>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8"/>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8"/>
        </w:numPr>
        <w:rPr/>
      </w:pPr>
      <w:hyperlink r:id="rId13">
        <w:r>
          <w:rPr>
            <w:rStyle w:val="Internetkoppeling"/>
          </w:rPr>
          <w:t xml:space="preserve">RFC0443: </w:t>
        </w:r>
      </w:hyperlink>
      <w:hyperlink r:id="rId14">
        <w:r>
          <w:rPr>
            <w:rStyle w:val="Internetkoppeling"/>
          </w:rPr>
          <w:t xml:space="preserve">Hernoem parameter ‘sequencenumber’ </w:t>
        </w:r>
      </w:hyperlink>
      <w:hyperlink r:id="rId15">
        <w:r>
          <w:rPr>
            <w:rStyle w:val="Internetkoppeling"/>
          </w:rPr>
          <w:t>naar ‘volgnummer</w:t>
        </w:r>
      </w:hyperlink>
      <w:r>
        <w:rPr/>
        <w:t>’</w:t>
        <w:br/>
        <w:t>In deze tekst en in stuf0302.xsd is overal sequenceNumber hernoemd naar volgnummer en SequenceNumber naar Volgnummer.</w:t>
      </w:r>
    </w:p>
    <w:p>
      <w:pPr>
        <w:pStyle w:val="Normal"/>
        <w:numPr>
          <w:ilvl w:val="0"/>
          <w:numId w:val="98"/>
        </w:numPr>
        <w:rPr/>
      </w:pPr>
      <w:hyperlink r:id="rId16">
        <w:r>
          <w:rPr>
            <w:rStyle w:val="Internetkoppeling"/>
          </w:rPr>
          <w:t xml:space="preserve">RFC0430: </w:t>
        </w:r>
      </w:hyperlink>
      <w:hyperlink r:id="rId17">
        <w:r>
          <w:rPr>
            <w:rStyle w:val="Internetkoppeling"/>
          </w:rPr>
          <w:t>Bv03 bevat teveel stuurgegevens</w:t>
        </w:r>
      </w:hyperlink>
      <w:r>
        <w:rPr/>
        <w:br/>
      </w:r>
      <w:r>
        <w:rPr/>
        <w:t>In stuf0302.xsd alle elementen behalve berichtcode prohibited gemaakt in de stuurgegevens van een Bv03-bericht.</w:t>
      </w:r>
    </w:p>
    <w:p>
      <w:pPr>
        <w:pStyle w:val="Normal"/>
        <w:numPr>
          <w:ilvl w:val="0"/>
          <w:numId w:val="98"/>
        </w:numPr>
        <w:rPr/>
      </w:pPr>
      <w:hyperlink r:id="rId18">
        <w:r>
          <w:rPr>
            <w:rStyle w:val="Internetkoppeling"/>
          </w:rPr>
          <w:t xml:space="preserve">RFC0418: </w:t>
        </w:r>
      </w:hyperlink>
      <w:hyperlink r:id="rId19">
        <w:r>
          <w:rPr>
            <w:rStyle w:val="Internetkoppeling"/>
          </w:rPr>
          <w:t>Introduceren van wildcards in StUF-bevragingen</w:t>
        </w:r>
      </w:hyperlink>
    </w:p>
    <w:p>
      <w:pPr>
        <w:pStyle w:val="Normal"/>
        <w:numPr>
          <w:ilvl w:val="0"/>
          <w:numId w:val="0"/>
        </w:numPr>
        <w:ind w:left="283" w:hanging="0"/>
        <w:rPr/>
      </w:pPr>
      <w:r>
        <w:rPr/>
        <w:t>De tekst rond het specificeren van selectiecriteria is aangepast en de foutmelding. In stuf0302.xsd is het attribute exact verwijderd en het attribute wildcard toegevoegd samen met het simpleType Wildcard. Binnen de attributeGroup element is het attribute exact vervangen door wildcard.</w:t>
      </w:r>
    </w:p>
    <w:p>
      <w:pPr>
        <w:pStyle w:val="Normal"/>
        <w:numPr>
          <w:ilvl w:val="0"/>
          <w:numId w:val="98"/>
        </w:numPr>
        <w:rPr/>
      </w:pPr>
      <w:hyperlink r:id="rId20">
        <w:r>
          <w:rPr>
            <w:rStyle w:val="Internetkoppeling"/>
          </w:rPr>
          <w:t xml:space="preserve">RFC0134: </w:t>
        </w:r>
      </w:hyperlink>
      <w:hyperlink r:id="rId21">
        <w:bookmarkStart w:id="0" w:name="page-title"/>
        <w:bookmarkEnd w:id="0"/>
        <w:r>
          <w:rPr>
            <w:rStyle w:val="Internetkoppeling"/>
          </w:rPr>
          <w:t>In vrije berichten toestaan om geen stuurgegevens te gebruiken</w:t>
        </w:r>
      </w:hyperlink>
      <w:r>
        <w:rPr/>
        <w:br/>
      </w:r>
      <w:r>
        <w:rPr/>
        <w:t>In paragraaf 7.2 is dit gespecificeerd.</w:t>
      </w:r>
    </w:p>
    <w:p>
      <w:pPr>
        <w:pStyle w:val="Normal"/>
        <w:numPr>
          <w:ilvl w:val="0"/>
          <w:numId w:val="98"/>
        </w:numPr>
        <w:rPr/>
      </w:pPr>
      <w:hyperlink r:id="rId22">
        <w:ins w:id="0" w:author="Onbekende auteur" w:date="2016-10-18T13:31:00Z">
          <w:r>
            <w:rPr>
              <w:rStyle w:val="Internetkoppeling"/>
            </w:rPr>
            <w:t>RFC0126: Het</w:t>
          </w:r>
        </w:ins>
      </w:hyperlink>
      <w:hyperlink r:id="rId23">
        <w:ins w:id="1" w:author="Onbekende auteur" w:date="2016-10-18T13:32:00Z">
          <w:r>
            <w:rPr>
              <w:rStyle w:val="Internetkoppeling"/>
            </w:rPr>
            <w:t xml:space="preserve"> introduceren van de defaultwaarde ‘entiteit’ voor StUF:functie in vrije berichten</w:t>
          </w:r>
        </w:ins>
      </w:hyperlink>
      <w:ins w:id="2" w:author="Onbekende auteur" w:date="2016-10-18T13:32:00Z">
        <w:r>
          <w:rPr/>
          <w:br/>
          <w:t>Deze RFC is weer teruggedraaid door het verwijderen van een eerder toegevoegde zin</w:t>
        </w:r>
      </w:ins>
      <w:ins w:id="3" w:author="Onbekende auteur" w:date="2016-10-18T13:33:00Z">
        <w:r>
          <w:rPr/>
          <w:t xml:space="preserve"> in paragraaf 7.2.2.</w:t>
        </w:r>
      </w:ins>
      <w:ins w:id="4" w:author="Onbekende auteur" w:date="2016-10-19T16:20:00Z">
        <w:r>
          <w:rPr/>
          <w:t xml:space="preserve"> </w:t>
        </w:r>
      </w:ins>
      <w:ins w:id="5" w:author="Onbekende auteur" w:date="2016-10-19T16:20:00Z">
        <w:r>
          <w:rPr/>
          <w:t>In paragraaf 6.1 is ook een nog achtergebleven tabel voorkomen vanuit RFC0453 verwijderd.</w:t>
        </w:r>
      </w:ins>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24">
        <w:r>
          <w:rPr>
            <w:rStyle w:val="Internetkoppeling"/>
          </w:rPr>
          <w:t>http://</w:t>
        </w:r>
      </w:hyperlink>
      <w:hyperlink r:id="rId25">
        <w:r>
          <w:rPr>
            <w:rStyle w:val="Internetkoppeling"/>
          </w:rPr>
          <w:t>www.stufstandaarden.nl</w:t>
        </w:r>
      </w:hyperlink>
      <w:hyperlink r:id="rId26">
        <w:r>
          <w:rPr>
            <w:rStyle w:val="Internetkoppeling"/>
          </w:rPr>
          <w:t>/StUF/StUF030</w:t>
        </w:r>
      </w:hyperlink>
      <w:hyperlink r:id="rId27">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1" w:name="_Ref100041739"/>
      <w:r>
        <w:rPr/>
        <w:t xml:space="preserve">Globale functionaliteit en opzet van </w:t>
      </w:r>
      <w:bookmarkEnd w:id="1"/>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0"/>
        </w:numPr>
        <w:rPr/>
      </w:pPr>
      <w:r>
        <w:rPr/>
        <w:t>het op de hoogte gehouden worden van wijzigingen in gegevens beheerd door andere organisaties of organisatieonderdelen;</w:t>
      </w:r>
    </w:p>
    <w:p>
      <w:pPr>
        <w:pStyle w:val="Normal"/>
        <w:numPr>
          <w:ilvl w:val="0"/>
          <w:numId w:val="70"/>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1"/>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1"/>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2" w:name="_Ref100043147"/>
      <w:bookmarkStart w:id="3" w:name="_Ref100987487"/>
      <w:r>
        <w:rPr/>
        <w:t>Relatie tussen berichtinhoud, werkelijkheid</w:t>
      </w:r>
      <w:bookmarkEnd w:id="2"/>
      <w:bookmarkEnd w:id="3"/>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 w:name="__RefHeading__37177203"/>
      <w:bookmarkStart w:id="5" w:name="Ref_VoorbeeldHistorie"/>
      <w:bookmarkStart w:id="6" w:name="Ref_VoorbeeldHistorie"/>
      <w:bookmarkEnd w:id="4"/>
      <w:bookmarkEnd w:id="6"/>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7" w:name="_Ref99175827"/>
      <w:bookmarkEnd w:id="7"/>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8" w:name="Ref_Contentmodel"/>
      <w:bookmarkStart w:id="9" w:name="Ref_Contentmodel"/>
      <w:bookmarkEnd w:id="9"/>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 w:name="_Ref422022700"/>
      <w:r>
        <w:rPr/>
        <w:t xml:space="preserve">De structuur van </w:t>
      </w:r>
      <w:bookmarkEnd w:id="10"/>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6">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7">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 w:name="__RefHeading___Toc73327_362222095"/>
      <w:bookmarkStart w:id="12" w:name="_Ref521911606"/>
      <w:bookmarkEnd w:id="11"/>
      <w:bookmarkEnd w:id="12"/>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Type entiteit</w:t>
        <w:br/>
      </w:r>
      <w:r>
        <w:rPr/>
        <w:t xml:space="preserve">Het attribute </w:t>
      </w:r>
      <w:r>
        <w:rPr>
          <w:rFonts w:ascii="Courier New" w:hAnsi="Courier New"/>
        </w:rPr>
        <w:t>StUF:entiteittype</w:t>
      </w:r>
      <w:r>
        <w:rPr/>
        <w:t xml:space="preserve"> geeft aan wat het entiteittype is van het object. Dit attribute is verplicht op elk element voor een entiteittype.</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StUF:sleutelVerzendend</w:t>
      </w:r>
      <w:r>
        <w:rPr/>
        <w:t xml:space="preserve"> bevat de sleutel in het verzendende systeem. Het attribute </w:t>
      </w:r>
      <w:r>
        <w:rPr>
          <w:rFonts w:ascii="Courier New" w:hAnsi="Courier New"/>
        </w:rPr>
        <w:t>StUF:sleutelVerzendend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StUF:sleutelOntvangend</w:t>
      </w:r>
      <w:r>
        <w:rPr/>
        <w:t xml:space="preserve"> bevat de sleutel in het ontvangende systeem. Het attribute </w:t>
      </w:r>
      <w:r>
        <w:rPr>
          <w:rFonts w:ascii="Courier New" w:hAnsi="Courier New"/>
        </w:rPr>
        <w:t>StUF:sleutelOntvangend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StUF:sleutelGegevensbeheer</w:t>
      </w:r>
      <w:r>
        <w:rPr/>
        <w:t xml:space="preserve"> bevat de sleutel van een object in het gegevensbeheersysteem. Deze sleutel zorgt voor een systeemoverschrijdende identificatie van een object. Het attribute </w:t>
      </w:r>
      <w:r>
        <w:rPr>
          <w:rFonts w:ascii="Courier New" w:hAnsi="Courier New"/>
        </w:rPr>
        <w:t>StUF:sleutelGegevensbeheer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StUF:entiteittype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Verplicht</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attribute </w:t>
      </w:r>
      <w:r>
        <w:rPr>
          <w:rFonts w:ascii="Courier New" w:hAnsi="Courier New"/>
          <w:spacing w:val="-2"/>
        </w:rPr>
        <w:t>StUF:entiteittype</w:t>
      </w:r>
      <w:r>
        <w:rPr>
          <w:spacing w:val="-2"/>
        </w:rPr>
        <w:t xml:space="preserve"> wordt aangeduid een onderdeel is van het sectormodel met de namespace van het element waarin het attribute </w:t>
      </w:r>
      <w:r>
        <w:rPr>
          <w:rFonts w:ascii="Courier New" w:hAnsi="Courier New"/>
          <w:spacing w:val="-2"/>
        </w:rPr>
        <w:t>StUF:entiteittype</w:t>
      </w:r>
      <w:r>
        <w:rPr>
          <w:spacing w:val="-2"/>
        </w:rPr>
        <w:t xml:space="preserve"> voorkomt, dan kan het 'Type entiteit' worden aangeduid met de waarde gedefinieerd in het sectormodel. Als de namespace van het element waarin het attribute </w:t>
      </w:r>
      <w:r>
        <w:rPr>
          <w:rFonts w:ascii="Courier New" w:hAnsi="Courier New"/>
          <w:spacing w:val="-2"/>
        </w:rPr>
        <w:t>StUF:entiteittype</w:t>
      </w:r>
      <w:r>
        <w:rPr>
          <w:spacing w:val="-2"/>
        </w:rPr>
        <w:t xml:space="preserve"> voorkomt geen sectormodel aanduidt (het is bijvoorbeeld de namespace van een koppelvlak) of als de aan te duiden 'Type entiteit' geen onderdeel is van het sectormodel met de namespace van het element waarin het attribute </w:t>
      </w:r>
      <w:r>
        <w:rPr>
          <w:rFonts w:ascii="Courier New" w:hAnsi="Courier New"/>
          <w:spacing w:val="-2"/>
        </w:rPr>
        <w:t>StUF:entiteittype</w:t>
      </w:r>
      <w:r>
        <w:rPr>
          <w:spacing w:val="-2"/>
        </w:rPr>
        <w:t xml:space="preserve"> voorkomt, dan wordt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ascii="Courier New" w:hAnsi="Courier New"/>
          <w:spacing w:val="-2"/>
        </w:rPr>
        <w:t>StUF:entiteitype</w:t>
      </w:r>
      <w:r>
        <w:rPr>
          <w:spacing w:val="-2"/>
        </w:rPr>
        <w:t xml:space="preserve"> moet voldoen aan de regular expression ([a-zA-Z_][a-zA-Z0-9_.-]*):[a-zA-Z0-9_]{1,30}. 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element waarin het attribute </w:t>
      </w:r>
      <w:r>
        <w:rPr>
          <w:rFonts w:ascii="Courier New" w:hAnsi="Courier New"/>
          <w:spacing w:val="-2"/>
        </w:rPr>
        <w:t>StUF:entiteittype</w:t>
      </w:r>
      <w:r>
        <w:rPr>
          <w:spacing w:val="-2"/>
        </w:rPr>
        <w:t xml:space="preserve"> voorkomt.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Binnen </w:t>
      </w:r>
      <w:r>
        <w:rPr>
          <w:rFonts w:ascii="Courier New" w:hAnsi="Courier New"/>
          <w:spacing w:val="-2"/>
        </w:rPr>
        <w:t>StUF:entiteittype</w:t>
      </w:r>
      <w:r>
        <w:rPr>
          <w:spacing w:val="-2"/>
        </w:rPr>
        <w:t xml:space="preserve"> moet een prefix opgenomen worden:</w:t>
      </w:r>
    </w:p>
    <w:p>
      <w:pPr>
        <w:pStyle w:val="Normal"/>
        <w:widowControl/>
        <w:numPr>
          <w:ilvl w:val="0"/>
          <w:numId w:val="73"/>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gerelateerde, als de gerelateerde een entiteittype is uit een ander sectormodel dan het sectormodel van de relatie.</w:t>
      </w:r>
    </w:p>
    <w:p>
      <w:pPr>
        <w:pStyle w:val="Normal"/>
        <w:widowControl/>
        <w:numPr>
          <w:ilvl w:val="0"/>
          <w:numId w:val="73"/>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entiteit dat op het hoogste niveau voorkomt in een koppelvlak met een namespace die afwijkt van de namespace van het sectormodel</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opsomming is niet uitputtend bedoeld.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StUF:entiteittype</w:t>
      </w:r>
      <w:r>
        <w:rPr>
          <w:spacing w:val="-2"/>
        </w:rPr>
        <w:t xml:space="preserve"> is geen onderdeel van deze groepen, omdat hiervoor altijd een fixed waarde gedefinieerd dient te worden.</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 w:name="Ref_Objectstructuur"/>
      <w:bookmarkStart w:id="14" w:name="Ref_Objectstructuur"/>
      <w:bookmarkEnd w:id="14"/>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5" w:name="_1058708644"/>
                            <w:bookmarkStart w:id="16" w:name="_1058708644"/>
                            <w:bookmarkEnd w:id="16"/>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7" w:name="_Ref412717651"/>
                            <w:r>
                              <w:rPr/>
                              <w:t xml:space="preserve">Figuur </w:t>
                            </w:r>
                            <w:r>
                              <w:rPr/>
                              <w:fldChar w:fldCharType="begin"/>
                            </w:r>
                            <w:r>
                              <w:instrText> SEQ Figuur \* ARABIC </w:instrText>
                            </w:r>
                            <w:r>
                              <w:fldChar w:fldCharType="separate"/>
                            </w:r>
                            <w:r>
                              <w:t>2</w:t>
                            </w:r>
                            <w:r>
                              <w:fldChar w:fldCharType="end"/>
                            </w:r>
                            <w:bookmarkEnd w:id="17"/>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8" w:name="_1058708644"/>
                      <w:bookmarkStart w:id="19" w:name="_1058708644"/>
                      <w:bookmarkEnd w:id="19"/>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20" w:name="_Ref412717651"/>
                      <w:r>
                        <w:rPr/>
                        <w:t xml:space="preserve">Figuur </w:t>
                      </w:r>
                      <w:r>
                        <w:rPr/>
                        <w:fldChar w:fldCharType="begin"/>
                      </w:r>
                      <w:r>
                        <w:instrText> SEQ Figuur \* ARABIC </w:instrText>
                      </w:r>
                      <w:r>
                        <w:fldChar w:fldCharType="separate"/>
                      </w:r>
                      <w:r>
                        <w:t>2</w:t>
                      </w:r>
                      <w:r>
                        <w:fldChar w:fldCharType="end"/>
                      </w:r>
                      <w:bookmarkEnd w:id="20"/>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ascii="Courier New" w:hAnsi="Courier New"/>
        </w:rPr>
        <w:t>StUF:entiteittype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&lt;verblijftOp StUF:entiteittype=”NPSAOA”&gt;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StUF:entiteittype</w:t>
      </w:r>
      <w:r>
        <w:rPr/>
        <w:t xml:space="preserve">: </w:t>
      </w:r>
      <w:r>
        <w:rPr>
          <w:rFonts w:ascii="Courier New" w:hAnsi="Courier New"/>
        </w:rPr>
        <w:t>&lt;gerelateerde StUF:entiteittype=”XXX”&gt;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StUF:entiteittype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StUF:entiteittype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4"/>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4"/>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100"/>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1" w:name="__RefHeading__39165_699479391"/>
      <w:bookmarkEnd w:id="21"/>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nillable="true"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&lt;attributeGroup ref="StUF:element"/&gt;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de attributeGroup </w:t>
      </w:r>
      <w:r>
        <w:rPr>
          <w:rFonts w:ascii="Courier New" w:hAnsi="Courier New"/>
          <w:b w:val="false"/>
          <w:bCs w:val="false"/>
          <w:i w:val="false"/>
          <w:iCs w:val="false"/>
          <w:spacing w:val="-2"/>
          <w:u w:val="none"/>
        </w:rPr>
        <w:t>StUF:element</w:t>
      </w:r>
      <w:r>
        <w:rPr>
          <w:b w:val="false"/>
          <w:bCs w:val="false"/>
          <w:i w:val="false"/>
          <w:iCs w:val="false"/>
          <w:spacing w:val="-2"/>
          <w:u w:val="none"/>
        </w:rPr>
        <w:t xml:space="preserve"> is toegevoegd. Een StUF-extraElement mag een datum of tijdstip bevatten. In dat geval worden voor de vulling ervan de voorschriften gevolgd zoals beschreven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StUF:entiteittype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100"/>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2" w:name="__RefHeading__22867_227750952"/>
      <w:bookmarkEnd w:id="22"/>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3" w:name="__RefHeading___Toc76626_362222095"/>
      <w:bookmarkEnd w:id="23"/>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StUF:noValue zijn ook de complexTypes StUF:Datum-e en StUF:Tijdstip-e gedefinieerd als extensions die het attribute </w:t>
      </w:r>
      <w:r>
        <w:rPr>
          <w:rFonts w:ascii="Courier New" w:hAnsi="Courier New"/>
        </w:rPr>
        <w:t>StUF:noValue</w:t>
      </w:r>
      <w:r>
        <w:rPr/>
        <w:t xml:space="preserve"> toevoegen aan </w:t>
      </w:r>
      <w:r>
        <w:rPr>
          <w:rFonts w:ascii="Courier New" w:hAnsi="Courier New"/>
        </w:rPr>
        <w:t>xs:date</w:t>
      </w:r>
      <w:r>
        <w:rPr/>
        <w:t xml:space="preserve"> en </w:t>
      </w:r>
      <w:r>
        <w:rPr>
          <w:rFonts w:ascii="Courier New" w:hAnsi="Courier New"/>
        </w:rPr>
        <w:t>xs:dateTime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4" w:name="__DdeLink__31562_1131156099"/>
      <w:r>
        <w:rPr>
          <w:rFonts w:ascii="Courier New" w:hAnsi="Courier New"/>
        </w:rPr>
        <w:t>DatumMogelijkOnvolledig</w:t>
      </w:r>
      <w:r>
        <w:rPr/>
        <w:t xml:space="preserve">, </w:t>
      </w:r>
      <w:r>
        <w:rPr>
          <w:rFonts w:ascii="Courier New" w:hAnsi="Courier New"/>
        </w:rPr>
        <w:t>DatumMogelijkOnvolledigType</w:t>
      </w:r>
      <w:bookmarkEnd w:id="24"/>
      <w:r>
        <w:rPr/>
        <w:t xml:space="preserve">, </w:t>
      </w:r>
      <w:r>
        <w:rPr>
          <w:rFonts w:ascii="Courier New" w:hAnsi="Courier New"/>
        </w:rPr>
        <w:t>TijdstipMogelijkOnvolledig</w:t>
      </w:r>
      <w:r>
        <w:rPr/>
        <w:t xml:space="preserve"> en </w:t>
      </w:r>
      <w:r>
        <w:rPr>
          <w:rFonts w:ascii="Courier New" w:hAnsi="Courier New"/>
        </w:rPr>
        <w:t>TijdstipMogelijkOnvolledigType</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5" w:name="__DdeLink__31564_1131156099"/>
      <w:r>
        <w:rPr>
          <w:rFonts w:ascii="Courier New" w:hAnsi="Courier New"/>
        </w:rPr>
        <w:t>DatumMogelijkOnvolledig</w:t>
      </w:r>
      <w:r>
        <w:rPr/>
        <w:t xml:space="preserve"> of </w:t>
      </w:r>
      <w:r>
        <w:rPr>
          <w:rFonts w:ascii="Courier New" w:hAnsi="Courier New"/>
        </w:rPr>
        <w:t>TijdstipMogelijkOnvolledig</w:t>
      </w:r>
      <w:bookmarkEnd w:id="25"/>
      <w:r>
        <w:rPr/>
        <w:t xml:space="preserve"> het attribute StUF:noValue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StUF:noValue=”waardeBestaat”</w:t>
      </w:r>
      <w:r>
        <w:rPr/>
        <w:t>.</w:t>
      </w:r>
    </w:p>
    <w:p>
      <w:pPr>
        <w:pStyle w:val="Normal"/>
        <w:rPr/>
      </w:pPr>
      <w:r>
        <w:rPr/>
      </w:r>
    </w:p>
    <w:p>
      <w:pPr>
        <w:pStyle w:val="Normal"/>
        <w:rPr/>
      </w:pPr>
      <w:r>
        <w:rPr/>
        <w:t xml:space="preserve">De complexTypes </w:t>
      </w:r>
      <w:r>
        <w:rPr>
          <w:rFonts w:ascii="Courier New" w:hAnsi="Courier New"/>
        </w:rPr>
        <w:t>DatumMogelijkOnvolledig</w:t>
      </w:r>
      <w:r>
        <w:rPr/>
        <w:t xml:space="preserve"> of </w:t>
      </w:r>
      <w:r>
        <w:rPr>
          <w:rFonts w:ascii="Courier New" w:hAnsi="Courier New"/>
        </w:rPr>
        <w:t>TijdstipMogelijkOnvolledig</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xs:dateTime</w:t>
      </w:r>
      <w:r>
        <w:rPr/>
        <w:t xml:space="preserve"> gebaseerd type gebruikt worden.</w:t>
      </w:r>
    </w:p>
    <w:p>
      <w:pPr>
        <w:pStyle w:val="Kop2"/>
        <w:numPr>
          <w:ilvl w:val="1"/>
          <w:numId w:val="100"/>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6" w:name="__RefHeading__39682_1264983703"/>
      <w:bookmarkEnd w:id="26"/>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7" w:name="__DdeLink__32338_1131156099"/>
      <w:r>
        <w:rPr>
          <w:rFonts w:cs="Courier New" w:ascii="Courier New" w:hAnsi="Courier New"/>
        </w:rPr>
        <w:t>TijdstipMogelijkOnvolledig</w:t>
      </w:r>
      <w:bookmarkEnd w:id="27"/>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8" w:name="Ref_MetagegevensAlgemeenMechanisme"/>
      <w:bookmarkStart w:id="29" w:name="Ref_MetagegevensAlgemeenMechanisme"/>
      <w:bookmarkEnd w:id="29"/>
      <w:r>
        <w:rPr>
          <w:spacing w:val="-2"/>
        </w:rPr>
        <w:t>Het algemene mechanisme voor metagegevens</w:t>
      </w:r>
    </w:p>
    <w:p>
      <w:pPr>
        <w:pStyle w:val="Normal"/>
        <w:rPr/>
      </w:pPr>
      <w:r>
        <w:rPr/>
        <w:t xml:space="preserve">Een metagegeven is altijd een al dan niet samengesteld element dat wordt opgenomen binnen een entiteittype. In de StUF-standaard of in een sectormodel wordt de semantiek, syntax en functionaliteit voor een metagegeven gedefinieerd. Een metagegeven heeft één verplicht attribute </w:t>
      </w:r>
      <w:r>
        <w:rPr>
          <w:rFonts w:ascii="Courier New" w:hAnsi="Courier New"/>
        </w:rPr>
        <w:t>metagegeven</w:t>
      </w:r>
      <w:r>
        <w:rPr/>
        <w:t xml:space="preserve"> met als waarde </w:t>
      </w:r>
      <w:r>
        <w:rPr>
          <w:rFonts w:ascii="Courier New" w:hAnsi="Courier New"/>
        </w:rPr>
        <w:t>true</w:t>
      </w:r>
      <w:r>
        <w:rPr/>
        <w:t xml:space="preserve"> en twee niet-verplichte attributes </w:t>
      </w:r>
      <w:r>
        <w:rPr>
          <w:rFonts w:ascii="Courier New" w:hAnsi="Courier New"/>
        </w:rPr>
        <w:t>groepsnaam</w:t>
      </w:r>
      <w:r>
        <w:rPr/>
        <w:t xml:space="preserve"> en </w:t>
      </w:r>
      <w:r>
        <w:rPr>
          <w:rFonts w:ascii="Courier New" w:hAnsi="Courier New"/>
        </w:rPr>
        <w:t>elementnaam</w:t>
      </w:r>
      <w:r>
        <w:rPr/>
        <w:t xml:space="preserve">. Het verplichte attribute </w:t>
      </w:r>
      <w:r>
        <w:rPr>
          <w:rFonts w:ascii="Courier New" w:hAnsi="Courier New"/>
        </w:rPr>
        <w:t>metagegeven</w:t>
      </w:r>
      <w:r>
        <w:rPr/>
        <w:t xml:space="preserve"> geeft aan dat dit element een metagegeven is. De attributes </w:t>
      </w:r>
      <w:r>
        <w:rPr>
          <w:rFonts w:ascii="Courier New" w:hAnsi="Courier New"/>
        </w:rPr>
        <w:t>groepsnaam</w:t>
      </w:r>
      <w:r>
        <w:rPr/>
        <w:t xml:space="preserve"> en </w:t>
      </w:r>
      <w:r>
        <w:rPr>
          <w:rFonts w:ascii="Courier New" w:hAnsi="Courier New"/>
        </w:rPr>
        <w:t>elementnaam</w:t>
      </w:r>
      <w:r>
        <w:rPr/>
        <w:t xml:space="preserve"> zijn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met betrekking tot het entiteittype.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Het attribute </w:t>
      </w:r>
      <w:r>
        <w:rPr>
          <w:rFonts w:ascii="Courier New" w:hAnsi="Courier New"/>
        </w:rPr>
        <w:t>StUF:metagegeven</w:t>
      </w:r>
      <w:r>
        <w:rPr/>
        <w:t xml:space="preserve"> is gedefinieerd als een attribute binnen het StUF-schema [StUFXSD] en dient als reference te worden opgenomen op een metagegeven element. 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speciale elementen voor de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rFonts w:ascii="Courier New" w:hAnsi="Courier New"/>
        </w:rPr>
        <w:t>&lt;metagegeven StUF:metagegeven=”true”&gt;</w:t>
      </w:r>
      <w:r>
        <w:rPr/>
        <w:t xml:space="preserve"> element dat gedefinieerd wordt op hetzelfde niveau als de elementen voor A, B, etc. Voor de attribute </w:t>
      </w:r>
      <w:r>
        <w:rPr>
          <w:rFonts w:ascii="Courier New" w:hAnsi="Courier New"/>
        </w:rPr>
        <w:t>groepsnaam</w:t>
      </w:r>
      <w:r>
        <w:rPr/>
        <w:t xml:space="preserve"> en </w:t>
      </w:r>
      <w:r>
        <w:rPr>
          <w:rFonts w:ascii="Courier New" w:hAnsi="Courier New"/>
        </w:rPr>
        <w:t>elementnaam</w:t>
      </w:r>
      <w:r>
        <w:rPr/>
        <w:t xml:space="preserve"> van het </w:t>
      </w:r>
      <w:r>
        <w:rPr>
          <w:rFonts w:ascii="Courier New" w:hAnsi="Courier New"/>
        </w:rPr>
        <w:t>&lt;metagegeven&gt;</w:t>
      </w:r>
      <w:r>
        <w:rPr/>
        <w:t xml:space="preserve"> 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&lt;metagegeven StUF:metagegeven=”true”&gt;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StUF:metagegeven=”true”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StUF:metagegeven=”true”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StUF:metagegeven=”true”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de waarde </w:t>
      </w:r>
      <w:r>
        <w:rPr>
          <w:rFonts w:cs="Courier New" w:ascii="Courier New" w:hAnsi="Courier New"/>
          <w:spacing w:val="-2"/>
        </w:rPr>
        <w:t>StUF:noValue=”geenWaarde”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0" w:name="Ref_StatusMetagegevens"/>
      <w:bookmarkStart w:id="31" w:name="Ref_StatusMetagegevens"/>
      <w:bookmarkEnd w:id="31"/>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 StUF:metagegeven=”true”&gt;</w:t>
      </w:r>
      <w:r>
        <w:rPr/>
        <w:t xml:space="preserve"> en </w:t>
      </w:r>
      <w:r>
        <w:rPr>
          <w:rFonts w:ascii="Courier New" w:hAnsi="Courier New"/>
        </w:rPr>
        <w:t>&lt;inBewerking StUF:metagegeven=”true”&gt;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StUF:noValue=”geenWaarde”</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StUF:noValue=”geenWaarde”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StUF:noValue=”geenWaarde”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StUF:noValue=”geenWaarde”</w:t>
      </w:r>
      <w:r>
        <w:rPr/>
        <w:t xml:space="preserve"> wordt aangegeven dat het niet langer in onderzoek is.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2" w:name="Ref_VoorbeeldContentmodelMetagegevens"/>
      <w:bookmarkStart w:id="33" w:name="Ref_VoorbeeldContentmodelMetagegevens"/>
      <w:bookmarkEnd w:id="33"/>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de verplichte attributes </w:t>
      </w:r>
      <w:r>
        <w:rPr>
          <w:rFonts w:ascii="Courier New" w:hAnsi="Courier New"/>
        </w:rPr>
        <w:t>metagegeven</w:t>
      </w:r>
      <w:r>
        <w:rPr/>
        <w:t xml:space="preserve"> en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het verplichte attribute </w:t>
      </w:r>
      <w:r>
        <w:rPr>
          <w:rFonts w:ascii="Courier New" w:hAnsi="Courier New"/>
        </w:rPr>
        <w:t>metagegeven</w:t>
      </w:r>
      <w:r>
        <w:rPr/>
        <w:t xml:space="preserve"> en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&lt;StatusMetagegevenMetAttributes&gt;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nillable="true"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nillable="true"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100"/>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4" w:name="__RefHeading__31482201"/>
      <w:bookmarkStart w:id="35" w:name="_Ref449417445"/>
      <w:bookmarkEnd w:id="34"/>
      <w:r>
        <w:rPr/>
        <w:t xml:space="preserve">Het opnemen van elementen in </w:t>
      </w:r>
      <w:bookmarkEnd w:id="35"/>
      <w:r>
        <w:rPr/>
        <w:t>een entiteit</w:t>
      </w:r>
    </w:p>
    <w:p>
      <w:pPr>
        <w:pStyle w:val="Normal"/>
        <w:widowControl/>
        <w:rPr/>
      </w:pPr>
      <w:bookmarkStart w:id="36" w:name="_986281541"/>
      <w:r>
        <w:rPr>
          <w:spacing w:val="-2"/>
        </w:rPr>
        <w:t xml:space="preserve">Er zijn redenen waarom van een element niet altijd met een geldige waarde in een bericht kan worden opgenomen. Deze redenen worden onderscheiden met het attribute </w:t>
      </w:r>
      <w:bookmarkEnd w:id="36"/>
      <w:r>
        <w:rPr>
          <w:rFonts w:cs="Courier New" w:ascii="Courier New" w:hAnsi="Courier New"/>
          <w:spacing w:val="-2"/>
        </w:rPr>
        <w:t>StUF:noValue</w:t>
      </w:r>
      <w:r>
        <w:rPr>
          <w:spacing w:val="-2"/>
        </w:rPr>
        <w:t xml:space="preserve"> en worden besproken aan de hand van de beslisboom in </w:t>
      </w:r>
      <w:r>
        <w:rPr>
          <w:spacing w:val="-2"/>
        </w:rPr>
        <w:t xml:space="preserve"> Figuur</w:t>
      </w:r>
      <w:r>
        <w:rPr>
          <w:spacing w:val="-2"/>
        </w:rPr>
        <w:t>.</w:t>
      </w:r>
    </w:p>
    <w:p>
      <w:pPr>
        <w:pStyle w:val="Bijschrift"/>
        <w:rPr/>
      </w:pPr>
      <w:r>
        <mc:AlternateContent>
          <mc:Choice Requires="wpg">
            <w:drawing>
              <wp:anchor behindDoc="0" distT="0" distB="0" distL="0" distR="0" simplePos="0" locked="0" layoutInCell="1" allowOverlap="1" relativeHeight="35">
                <wp:simplePos x="0" y="0"/>
                <wp:positionH relativeFrom="column">
                  <wp:posOffset>635</wp:posOffset>
                </wp:positionH>
                <wp:positionV relativeFrom="paragraph">
                  <wp:posOffset>76835</wp:posOffset>
                </wp:positionV>
                <wp:extent cx="5510530" cy="3531235"/>
                <wp:effectExtent l="0" t="0" r="0" b="0"/>
                <wp:wrapTopAndBottom/>
                <wp:docPr id="10" name=""/>
                <a:graphic xmlns:a="http://schemas.openxmlformats.org/drawingml/2006/main">
                  <a:graphicData uri="http://schemas.microsoft.com/office/word/2010/wordprocessingGroup">
                    <wpg:wgp>
                      <wpg:cNvGrpSpPr/>
                      <wpg:grpSpPr>
                        <a:xfrm>
                          <a:off x="0" y="0"/>
                          <a:ext cx="5509800" cy="3530520"/>
                        </a:xfrm>
                      </wpg:grpSpPr>
                      <wps:wsp>
                        <wps:cNvSpPr/>
                        <wps:spPr>
                          <a:xfrm>
                            <a:off x="1551960" y="206280"/>
                            <a:ext cx="71640" cy="72360"/>
                          </a:xfrm>
                          <a:prstGeom prst="ellipse">
                            <a:avLst/>
                          </a:prstGeom>
                          <a:solidFill>
                            <a:srgbClr val="000000"/>
                          </a:solidFill>
                          <a:ln>
                            <a:solidFill>
                              <a:srgbClr val="000000"/>
                            </a:solidFill>
                          </a:ln>
                        </wps:spPr>
                        <wps:bodyPr/>
                      </wps:wsp>
                      <wps:wsp>
                        <wps:cNvSpPr txBox="1"/>
                        <wps:spPr>
                          <a:xfrm>
                            <a:off x="1330920" y="0"/>
                            <a:ext cx="55368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2360"/>
                          </a:xfrm>
                          <a:prstGeom prst="ellipse">
                            <a:avLst/>
                          </a:prstGeom>
                          <a:solidFill>
                            <a:srgbClr val="000000"/>
                          </a:solidFill>
                          <a:ln>
                            <a:solidFill>
                              <a:srgbClr val="000000"/>
                            </a:solidFill>
                          </a:ln>
                        </wps:spPr>
                        <wps:bodyPr/>
                      </wps:wsp>
                      <wps:wsp>
                        <wps:cNvSpPr txBox="1"/>
                        <wps:spPr>
                          <a:xfrm>
                            <a:off x="610920" y="241920"/>
                            <a:ext cx="92520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400" y="240840"/>
                            <a:ext cx="28764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1640"/>
                          </a:xfrm>
                          <a:prstGeom prst="ellipse">
                            <a:avLst/>
                          </a:prstGeom>
                          <a:solidFill>
                            <a:srgbClr val="000000"/>
                          </a:solidFill>
                          <a:ln>
                            <a:solidFill>
                              <a:srgbClr val="000000"/>
                            </a:solidFill>
                          </a:ln>
                        </wps:spPr>
                        <wps:bodyPr/>
                      </wps:wsp>
                      <wps:wsp>
                        <wps:cNvSpPr txBox="1"/>
                        <wps:spPr>
                          <a:xfrm>
                            <a:off x="106560" y="899640"/>
                            <a:ext cx="13158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504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1640"/>
                          </a:xfrm>
                          <a:prstGeom prst="ellipse">
                            <a:avLst/>
                          </a:prstGeom>
                          <a:solidFill>
                            <a:srgbClr val="000000"/>
                          </a:solidFill>
                          <a:ln>
                            <a:solidFill>
                              <a:srgbClr val="000000"/>
                            </a:solidFill>
                          </a:ln>
                        </wps:spPr>
                        <wps:bodyPr/>
                      </wps:wsp>
                      <wps:wsp>
                        <wps:cNvSpPr txBox="1"/>
                        <wps:spPr>
                          <a:xfrm>
                            <a:off x="1186920" y="899640"/>
                            <a:ext cx="934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6200" y="493560"/>
                            <a:ext cx="95400" cy="35928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2360"/>
                          </a:xfrm>
                          <a:prstGeom prst="ellipse">
                            <a:avLst/>
                          </a:prstGeom>
                          <a:solidFill>
                            <a:srgbClr val="000000"/>
                          </a:solidFill>
                          <a:ln>
                            <a:solidFill>
                              <a:srgbClr val="000000"/>
                            </a:solidFill>
                          </a:ln>
                        </wps:spPr>
                        <wps:bodyPr/>
                      </wps:wsp>
                      <wps:wsp>
                        <wps:cNvSpPr/>
                        <wps:spPr>
                          <a:xfrm>
                            <a:off x="1636920" y="241920"/>
                            <a:ext cx="88704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5384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2360" cy="71640"/>
                          </a:xfrm>
                          <a:prstGeom prst="ellipse">
                            <a:avLst/>
                          </a:prstGeom>
                          <a:solidFill>
                            <a:srgbClr val="000000"/>
                          </a:solidFill>
                          <a:ln>
                            <a:solidFill>
                              <a:srgbClr val="000000"/>
                            </a:solidFill>
                          </a:ln>
                        </wps:spPr>
                        <wps:bodyPr/>
                      </wps:wsp>
                      <wps:wsp>
                        <wps:cNvSpPr/>
                        <wps:spPr>
                          <a:xfrm>
                            <a:off x="2811240" y="1249560"/>
                            <a:ext cx="72360" cy="72360"/>
                          </a:xfrm>
                          <a:prstGeom prst="ellipse">
                            <a:avLst/>
                          </a:prstGeom>
                          <a:solidFill>
                            <a:srgbClr val="000000"/>
                          </a:solidFill>
                          <a:ln>
                            <a:solidFill>
                              <a:srgbClr val="000000"/>
                            </a:solidFill>
                          </a:ln>
                        </wps:spPr>
                        <wps:bodyPr/>
                      </wps:wsp>
                      <wps:wsp>
                        <wps:cNvSpPr txBox="1"/>
                        <wps:spPr>
                          <a:xfrm>
                            <a:off x="3387600" y="1285920"/>
                            <a:ext cx="14490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400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080" cy="72360"/>
                          </a:xfrm>
                          <a:prstGeom prst="ellipse">
                            <a:avLst/>
                          </a:prstGeom>
                          <a:solidFill>
                            <a:srgbClr val="000000"/>
                          </a:solidFill>
                          <a:ln>
                            <a:solidFill>
                              <a:srgbClr val="000000"/>
                            </a:solidFill>
                          </a:ln>
                        </wps:spPr>
                        <wps:bodyPr/>
                      </wps:wsp>
                      <wps:wsp>
                        <wps:cNvSpPr txBox="1"/>
                        <wps:spPr>
                          <a:xfrm>
                            <a:off x="2520360" y="1315800"/>
                            <a:ext cx="939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328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7272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92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1640" cy="71640"/>
                          </a:xfrm>
                          <a:prstGeom prst="ellipse">
                            <a:avLst/>
                          </a:prstGeom>
                          <a:solidFill>
                            <a:srgbClr val="000000"/>
                          </a:solidFill>
                          <a:ln>
                            <a:solidFill>
                              <a:srgbClr val="000000"/>
                            </a:solidFill>
                          </a:ln>
                        </wps:spPr>
                        <wps:bodyPr/>
                      </wps:wsp>
                      <wps:wsp>
                        <wps:cNvSpPr txBox="1"/>
                        <wps:spPr>
                          <a:xfrm>
                            <a:off x="1475640" y="1548000"/>
                            <a:ext cx="77292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6036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1640" cy="71640"/>
                          </a:xfrm>
                          <a:prstGeom prst="ellipse">
                            <a:avLst/>
                          </a:prstGeom>
                          <a:solidFill>
                            <a:srgbClr val="000000"/>
                          </a:solidFill>
                          <a:ln>
                            <a:solidFill>
                              <a:srgbClr val="000000"/>
                            </a:solidFill>
                          </a:ln>
                        </wps:spPr>
                        <wps:bodyPr/>
                      </wps:wsp>
                      <wps:wsp>
                        <wps:cNvSpPr txBox="1"/>
                        <wps:spPr>
                          <a:xfrm>
                            <a:off x="977760" y="2179800"/>
                            <a:ext cx="1182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wps:txbx>
                        <wps:bodyPr wrap="square" lIns="90000" rIns="90000" tIns="45000" bIns="45000">
                          <a:spAutoFit/>
                        </wps:bodyPr>
                      </wps:wsp>
                      <wps:wsp>
                        <wps:cNvSpPr/>
                        <wps:spPr>
                          <a:xfrm>
                            <a:off x="1335240" y="2187000"/>
                            <a:ext cx="71640" cy="71640"/>
                          </a:xfrm>
                          <a:prstGeom prst="ellipse">
                            <a:avLst/>
                          </a:prstGeom>
                          <a:solidFill>
                            <a:srgbClr val="000000"/>
                          </a:solidFill>
                          <a:ln>
                            <a:solidFill>
                              <a:srgbClr val="000000"/>
                            </a:solidFill>
                          </a:ln>
                        </wps:spPr>
                        <wps:bodyPr/>
                      </wps:wsp>
                      <wps:wsp>
                        <wps:cNvSpPr txBox="1"/>
                        <wps:spPr>
                          <a:xfrm>
                            <a:off x="0" y="2215440"/>
                            <a:ext cx="107748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582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2360" cy="71640"/>
                          </a:xfrm>
                          <a:prstGeom prst="ellipse">
                            <a:avLst/>
                          </a:prstGeom>
                          <a:solidFill>
                            <a:srgbClr val="000000"/>
                          </a:solidFill>
                          <a:ln>
                            <a:solidFill>
                              <a:srgbClr val="000000"/>
                            </a:solidFill>
                          </a:ln>
                        </wps:spPr>
                        <wps:bodyPr/>
                      </wps:wsp>
                      <wps:wsp>
                        <wps:cNvSpPr/>
                        <wps:spPr>
                          <a:xfrm>
                            <a:off x="2127960" y="2187000"/>
                            <a:ext cx="72360" cy="71640"/>
                          </a:xfrm>
                          <a:prstGeom prst="ellipse">
                            <a:avLst/>
                          </a:prstGeom>
                          <a:solidFill>
                            <a:srgbClr val="000000"/>
                          </a:solidFill>
                          <a:ln>
                            <a:solidFill>
                              <a:srgbClr val="000000"/>
                            </a:solidFill>
                          </a:ln>
                        </wps:spPr>
                        <wps:bodyPr/>
                      </wps:wsp>
                      <wps:wsp>
                        <wps:cNvSpPr/>
                        <wps:spPr>
                          <a:xfrm>
                            <a:off x="1803960" y="2870280"/>
                            <a:ext cx="71640" cy="71640"/>
                          </a:xfrm>
                          <a:prstGeom prst="ellipse">
                            <a:avLst/>
                          </a:prstGeom>
                          <a:solidFill>
                            <a:srgbClr val="000000"/>
                          </a:solidFill>
                          <a:ln>
                            <a:solidFill>
                              <a:srgbClr val="000000"/>
                            </a:solidFill>
                          </a:ln>
                        </wps:spPr>
                        <wps:bodyPr/>
                      </wps:wsp>
                      <wps:wsp>
                        <wps:cNvSpPr txBox="1"/>
                        <wps:spPr>
                          <a:xfrm>
                            <a:off x="2379240" y="2905920"/>
                            <a:ext cx="12492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640" y="2221920"/>
                            <a:ext cx="29196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1640" cy="71640"/>
                          </a:xfrm>
                          <a:prstGeom prst="ellipse">
                            <a:avLst/>
                          </a:prstGeom>
                          <a:solidFill>
                            <a:srgbClr val="000000"/>
                          </a:solidFill>
                          <a:ln>
                            <a:solidFill>
                              <a:srgbClr val="000000"/>
                            </a:solidFill>
                          </a:ln>
                        </wps:spPr>
                        <wps:bodyPr/>
                      </wps:wsp>
                      <wps:wsp>
                        <wps:cNvSpPr txBox="1"/>
                        <wps:spPr>
                          <a:xfrm>
                            <a:off x="1404000" y="2935080"/>
                            <a:ext cx="925200" cy="4806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6200" y="2221920"/>
                            <a:ext cx="30780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617400" cy="49140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40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40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47780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60360" y="1724040"/>
                            <a:ext cx="89964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05pt;margin-top:6.05pt;width:433.9pt;height:278pt" coordorigin="1,121" coordsize="8678,5560">
                <v:oval id="shape_0" fillcolor="black" stroked="t" style="position:absolute;left:2445;top:446;width:112;height:113">
                  <w10:wrap type="none"/>
                  <v:fill o:detectmouseclick="t" type="solid" color2="white"/>
                  <v:stroke color="black" joinstyle="round" endcap="flat"/>
                </v:oval>
                <v:shape id="shape_0" stroked="f" style="position:absolute;left:2097;top:121;width:871;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1935;top:842;width:112;height:113">
                  <w10:wrap type="none"/>
                  <v:fill o:detectmouseclick="t" type="solid" color2="white"/>
                  <v:stroke color="black" joinstyle="round" endcap="flat"/>
                </v:oval>
                <v:shape id="shape_0" stroked="f" style="position:absolute;left:963;top:502;width:145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1994,500" to="2446,839" stroked="t" style="position:absolute;flip:x">
                  <v:stroke color="black" endarrow="block" endarrowwidth="medium" endarrowlength="medium" joinstyle="round" endcap="flat"/>
                  <v:fill o:detectmouseclick="t" on="false"/>
                </v:line>
                <v:oval id="shape_0" fillcolor="black" stroked="t" style="position:absolute;left:1084;top:1466;width:113;height:112">
                  <w10:wrap type="none"/>
                  <v:fill o:detectmouseclick="t" type="solid" color2="white"/>
                  <v:stroke color="black" joinstyle="round" endcap="flat"/>
                </v:oval>
                <v:shape id="shape_0" stroked="f" style="position:absolute;left:169;top:1538;width:20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1143,898" to="1936,1520" stroked="t" style="position:absolute;flip:x">
                  <v:stroke color="black" endarrow="block" endarrowwidth="medium" endarrowlength="medium" joinstyle="round" endcap="flat"/>
                  <v:fill o:detectmouseclick="t" on="false"/>
                </v:line>
                <v:oval id="shape_0" fillcolor="black" stroked="t" style="position:absolute;left:2105;top:1466;width:112;height:112">
                  <w10:wrap type="none"/>
                  <v:fill o:detectmouseclick="t" type="solid" color2="white"/>
                  <v:stroke color="black" joinstyle="round" endcap="flat"/>
                </v:oval>
                <v:shape id="shape_0" stroked="f" style="position:absolute;left:1870;top:1538;width:14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2011,898" to="2160,1463" stroked="t" style="position:absolute">
                  <v:stroke color="black" endarrow="block" endarrowwidth="medium" endarrowlength="medium" joinstyle="round" endcap="flat"/>
                  <v:fill o:detectmouseclick="t" on="false"/>
                </v:line>
                <v:oval id="shape_0" fillcolor="black" stroked="t" style="position:absolute;left:3918;top:785;width:113;height:113">
                  <w10:wrap type="none"/>
                  <v:fill o:detectmouseclick="t" type="solid" color2="white"/>
                  <v:stroke color="black" joinstyle="round" endcap="flat"/>
                </v:oval>
                <v:line id="shape_0" from="2579,502" to="3975,840" stroked="t" style="position:absolute">
                  <v:stroke color="black" endarrow="block" endarrowwidth="medium" endarrowlength="medium" joinstyle="round" endcap="flat"/>
                  <v:fill o:detectmouseclick="t" on="false"/>
                </v:line>
                <v:shape id="shape_0" stroked="f" style="position:absolute;left:3968;top:632;width:118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4826;top:1466;width:113;height:112">
                  <w10:wrap type="none"/>
                  <v:fill o:detectmouseclick="t" type="solid" color2="white"/>
                  <v:stroke color="black" joinstyle="round" endcap="flat"/>
                </v:oval>
                <v:oval id="shape_0" fillcolor="black" stroked="t" style="position:absolute;left:4428;top:2089;width:113;height:113">
                  <w10:wrap type="none"/>
                  <v:fill o:detectmouseclick="t" type="solid" color2="white"/>
                  <v:stroke color="black" joinstyle="round" endcap="flat"/>
                </v:oval>
                <v:shape id="shape_0" stroked="f" style="position:absolute;left:5336;top:2146;width:228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4480,1525" to="4825,2098" stroked="t" style="position:absolute;flip:x">
                  <v:stroke color="black" endarrow="block" endarrowwidth="medium" endarrowlength="medium" joinstyle="round" endcap="flat"/>
                  <v:fill o:detectmouseclick="t" on="false"/>
                </v:line>
                <v:oval id="shape_0" fillcolor="black" stroked="t" style="position:absolute;left:5449;top:2089;width:114;height:113">
                  <w10:wrap type="none"/>
                  <v:fill o:detectmouseclick="t" type="solid" color2="white"/>
                  <v:stroke color="black" joinstyle="round" endcap="flat"/>
                </v:oval>
                <v:shape id="shape_0" stroked="f" style="position:absolute;left:3970;top:2193;width:1478;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4904,1525" to="5499,2098" stroked="t" style="position:absolute">
                  <v:stroke color="black" endarrow="block" endarrowwidth="medium" endarrowlength="medium" joinstyle="round" endcap="flat"/>
                  <v:fill o:detectmouseclick="t" on="false"/>
                </v:line>
                <v:shape id="shape_0" stroked="f" style="position:absolute;left:4875;top:1312;width:1531;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968,843" to="4882,1466" stroked="t" style="position:absolute">
                  <v:stroke color="black" endarrow="block" endarrowwidth="medium" endarrowlength="medium" joinstyle="round" endcap="flat"/>
                  <v:fill o:detectmouseclick="t" on="false"/>
                </v:line>
                <v:oval id="shape_0" fillcolor="black" stroked="t" style="position:absolute;left:3352;top:2771;width:112;height:112">
                  <w10:wrap type="none"/>
                  <v:fill o:detectmouseclick="t" type="solid" color2="white"/>
                  <v:stroke color="black" joinstyle="round" endcap="flat"/>
                </v:oval>
                <v:shape id="shape_0" stroked="f" style="position:absolute;left:2325;top:2559;width:1216;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3403,783" to="4032,2778" stroked="t" style="position:absolute;flip:x">
                  <v:stroke color="black" endarrow="block" endarrowwidth="medium" endarrowlength="medium" joinstyle="round" endcap="flat"/>
                  <v:fill o:detectmouseclick="t" on="false"/>
                </v:line>
                <v:oval id="shape_0" fillcolor="black" stroked="t" style="position:absolute;left:461;top:3508;width:112;height:112">
                  <w10:wrap type="none"/>
                  <v:fill o:detectmouseclick="t" type="solid" color2="white"/>
                  <v:stroke color="black" joinstyle="round" endcap="flat"/>
                </v:oval>
                <v:shape id="shape_0" stroked="f" style="position:absolute;left:1541;top:3554;width:186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v:textbox>
                  <w10:wrap type="none"/>
                  <v:fill o:detectmouseclick="t" on="false"/>
                  <v:stroke color="black" joinstyle="round" endcap="flat"/>
                </v:shape>
                <v:oval id="shape_0" fillcolor="black" stroked="t" style="position:absolute;left:2104;top:3565;width:112;height:112">
                  <w10:wrap type="none"/>
                  <v:fill o:detectmouseclick="t" type="solid" color2="white"/>
                  <v:stroke color="black" joinstyle="round" endcap="flat"/>
                </v:oval>
                <v:shape id="shape_0" stroked="f" style="position:absolute;left:1;top:3610;width:169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6186;top:3563;width:249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6300;top:3508;width:113;height:112">
                  <w10:wrap type="none"/>
                  <v:fill o:detectmouseclick="t" type="solid" color2="white"/>
                  <v:stroke color="black" joinstyle="round" endcap="flat"/>
                </v:oval>
                <v:oval id="shape_0" fillcolor="black" stroked="t" style="position:absolute;left:3352;top:3565;width:113;height:112">
                  <w10:wrap type="none"/>
                  <v:fill o:detectmouseclick="t" type="solid" color2="white"/>
                  <v:stroke color="black" joinstyle="round" endcap="flat"/>
                </v:oval>
                <v:oval id="shape_0" fillcolor="black" stroked="t" style="position:absolute;left:2842;top:4641;width:112;height:112">
                  <w10:wrap type="none"/>
                  <v:fill o:detectmouseclick="t" type="solid" color2="white"/>
                  <v:stroke color="black" joinstyle="round" endcap="flat"/>
                </v:oval>
                <v:shape id="shape_0" stroked="f" style="position:absolute;left:3748;top:4697;width:196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2892,3620" to="3351,4650" stroked="t" style="position:absolute;flip:x">
                  <v:stroke color="black" endarrow="block" endarrowwidth="medium" endarrowlength="medium" joinstyle="round" endcap="flat"/>
                  <v:fill o:detectmouseclick="t" on="false"/>
                </v:line>
                <v:oval id="shape_0" fillcolor="black" stroked="t" style="position:absolute;left:3862;top:4641;width:112;height:112">
                  <w10:wrap type="none"/>
                  <v:fill o:detectmouseclick="t" type="solid" color2="white"/>
                  <v:stroke color="black" joinstyle="round" endcap="flat"/>
                </v:oval>
                <v:shape id="shape_0" stroked="f" style="position:absolute;left:2212;top:4743;width:1456;height:756"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3428,3620" to="3912,4650" stroked="t" style="position:absolute">
                  <v:stroke color="black" endarrow="block" endarrowwidth="medium" endarrowlength="medium" joinstyle="round" endcap="flat"/>
                  <v:fill o:detectmouseclick="t" on="false"/>
                </v:line>
                <v:shape id="shape_0" stroked="f" style="position:absolute;left:3344;top:3295;width:971;height:773"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520,2836" to="3402,3561" stroked="t" style="position:absolute;flip:x">
                  <v:stroke color="black" endarrow="block" endarrowwidth="medium" endarrowlength="medium" joinstyle="round" endcap="flat"/>
                  <v:fill o:detectmouseclick="t" on="false"/>
                </v:line>
                <v:line id="shape_0" from="3403,2836" to="3403,3629" stroked="t" style="position:absolute">
                  <v:stroke color="black" endarrow="block" endarrowwidth="medium" endarrowlength="medium" joinstyle="round" endcap="flat"/>
                  <v:fill o:detectmouseclick="t" on="false"/>
                </v:line>
                <v:line id="shape_0" from="2164,2836" to="3402,3561" stroked="t" style="position:absolute;flip:x">
                  <v:stroke color="black" endarrow="block" endarrowwidth="medium" endarrowlength="medium" joinstyle="round" endcap="flat"/>
                  <v:fill o:detectmouseclick="t" on="false"/>
                </v:line>
                <v:line id="shape_0" from="3403,2836" to="6350,3572" stroked="t" style="position:absolute">
                  <v:stroke color="black" endarrow="block" endarrowwidth="medium" endarrowlength="medium" joinstyle="round" endcap="flat"/>
                  <v:fill o:detectmouseclick="t" on="false"/>
                </v:line>
                <v:oval id="shape_0" fillcolor="black" stroked="t" style="position:absolute;left:4769;top:3565;width:113;height:112">
                  <w10:wrap type="none"/>
                  <v:fill o:detectmouseclick="t" type="solid" color2="white"/>
                  <v:stroke color="black" joinstyle="round" endcap="flat"/>
                </v:oval>
                <v:shape id="shape_0" stroked="f" style="position:absolute;left:4081;top:3629;width:2326;height:1049"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3403,2836" to="4819,3572" stroked="t" style="position:absolute">
                  <v:stroke color="black" endarrow="block" endarrowwidth="medium" endarrowlength="medium" joinstyle="round" endcap="flat"/>
                  <v:fill o:detectmouseclick="t" on="false"/>
                </v:line>
              </v:group>
            </w:pict>
          </mc:Fallback>
        </mc:AlternateContent>
      </w: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StUF:sleutelOntvangend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pPr>
      <w:r>
        <w:rPr>
          <w:spacing w:val="-2"/>
        </w:rPr>
        <w:t xml:space="preserve">Als het element verplicht is, dan wordt het opgenomen met het attribute </w:t>
      </w:r>
      <w:r>
        <w:rPr>
          <w:rFonts w:cs="Courier New" w:ascii="Courier New" w:hAnsi="Courier New"/>
          <w:spacing w:val="-2"/>
        </w:rPr>
        <w:t xml:space="preserve">StUF:noValue=”nietOndersteund”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StUF:noValue=”nietGeautoriseerd”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het element geen waarde heeft, bijvoorbeeld de overlijdensdatum van een niet overleden persoon, dan wordt het element in het bericht opgenomen met een lege inhoud en </w:t>
      </w:r>
      <w:r>
        <w:rPr>
          <w:rFonts w:ascii="Courier New" w:hAnsi="Courier New"/>
        </w:rPr>
        <w:t>StUF:noValue=”geenWaarde”</w:t>
      </w:r>
      <w:r>
        <w:rPr/>
        <w:t xml:space="preserve">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StUF:noValue=”waardeOnbekend”</w:t>
      </w:r>
      <w:r>
        <w:rPr/>
        <w:t xml:space="preserve"> (h). Een kerngegeven als de geboortedatum van een persoon waarvan het zendende systeem niet altijd de waarde kent, wordt bijvoorbeeld met </w:t>
      </w:r>
      <w:r>
        <w:rPr>
          <w:rFonts w:ascii="Courier New" w:hAnsi="Courier New"/>
        </w:rPr>
        <w:t>StUF:noValue=”waardeOnbekend”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geenWaarde voor het element mogelijk is en als de zender zeker weet dat er een geldige waarde is, maar die niet kent, dan wordt het element in het bericht opgenomen met een lege inhoud en </w:t>
      </w:r>
      <w:r>
        <w:rPr>
          <w:rFonts w:ascii="Courier New" w:hAnsi="Courier New"/>
        </w:rPr>
        <w:t>StUF:noValue=”waardeBestaat”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StUF:noValue=”vastgesteldOnbekend”</w:t>
      </w:r>
      <w:r>
        <w:rPr/>
        <w:t xml:space="preserve"> (j).</w:t>
      </w:r>
    </w:p>
    <w:p>
      <w:pPr>
        <w:pStyle w:val="Normal"/>
        <w:rPr>
          <w:spacing w:val="-2"/>
        </w:rPr>
      </w:pPr>
      <w:r>
        <w:rPr>
          <w:spacing w:val="-2"/>
        </w:rPr>
      </w:r>
    </w:p>
    <w:p>
      <w:pPr>
        <w:pStyle w:val="Normal"/>
        <w:rPr/>
      </w:pPr>
      <w:r>
        <w:rPr/>
        <w:t xml:space="preserve">In datumvelden heeft </w:t>
      </w:r>
      <w:r>
        <w:rPr>
          <w:rFonts w:ascii="Courier New" w:hAnsi="Courier New"/>
        </w:rPr>
        <w:t>StUF:noValue=”geenWaarde”</w:t>
      </w:r>
      <w:r>
        <w:rPr/>
        <w:t xml:space="preserve"> als betekenis dat de datum nog geen waarde heeft. Dit kan alleen voorkomen bij datums die niet altijd een waarde hoeven te hebben (optionaliteit 0). Bij de overlijdensda</w:t>
        <w:softHyphen/>
        <w:t xml:space="preserve">tum van een persoon wil dit bijvoorbeeld zeggen dat de persoon nog niet is overleden. Bij een </w:t>
      </w:r>
      <w:r>
        <w:rPr>
          <w:rFonts w:ascii="Courier New" w:hAnsi="Courier New"/>
        </w:rPr>
        <w:t>&lt;StUF:eindRelatie&gt;</w:t>
      </w:r>
      <w:r>
        <w:rPr/>
        <w:t xml:space="preserve"> wil dit zeggen dat de relatie nog bestaat en bij een </w:t>
      </w:r>
      <w:r>
        <w:rPr>
          <w:rFonts w:ascii="Courier New" w:hAnsi="Courier New"/>
        </w:rPr>
        <w:t>&lt;StUF:eindGeldigheid&gt;</w:t>
      </w:r>
      <w:r>
        <w:rPr/>
        <w:t xml:space="preserve"> wil dit zeggen dat de gegevens heden geldig zijn.</w:t>
      </w:r>
    </w:p>
    <w:p>
      <w:pPr>
        <w:pStyle w:val="Normal"/>
        <w:rPr/>
      </w:pPr>
      <w:r>
        <w:rPr/>
      </w:r>
    </w:p>
    <w:p>
      <w:pPr>
        <w:pStyle w:val="Normal"/>
        <w:widowControl/>
        <w:rPr>
          <w:b w:val="false"/>
          <w:b w:val="false"/>
          <w:bCs w:val="false"/>
          <w:i w:val="false"/>
          <w:i w:val="false"/>
          <w:iCs w:val="false"/>
        </w:rPr>
      </w:pPr>
      <w:r>
        <w:rPr>
          <w:b w:val="false"/>
          <w:bCs w:val="false"/>
          <w:i w:val="false"/>
          <w:iCs w:val="false"/>
        </w:rPr>
        <w:t>In datumvelden heeft S</w:t>
      </w:r>
      <w:r>
        <w:rPr>
          <w:rFonts w:ascii="Courier New" w:hAnsi="Courier New"/>
          <w:b w:val="false"/>
          <w:bCs w:val="false"/>
          <w:i w:val="false"/>
          <w:iCs w:val="false"/>
        </w:rPr>
        <w:t>tUF:noValue=”waardeOnbekend”</w:t>
      </w:r>
      <w:r>
        <w:rPr>
          <w:b w:val="false"/>
          <w:bCs w:val="false"/>
          <w:i w:val="false"/>
          <w:iCs w:val="false"/>
        </w:rPr>
        <w:t xml:space="preserve"> als betekenis dat de datum onbekend is. Bij een 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StUF:noValue=”waardeOnbekend”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StUF:noValue=”waardeBestaat”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7" w:name="__RefHeading__36654993"/>
      <w:bookmarkStart w:id="38" w:name="_Ref523204459"/>
      <w:bookmarkEnd w:id="37"/>
      <w:r>
        <w:rPr/>
        <w:t xml:space="preserve">Het opnemen van relatie-entiteit in een </w:t>
      </w:r>
      <w:bookmarkEnd w:id="38"/>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het attribute </w:t>
      </w:r>
      <w:r>
        <w:rPr>
          <w:rFonts w:ascii="Courier New" w:hAnsi="Courier New"/>
          <w:spacing w:val="-2"/>
        </w:rPr>
        <w:t>StUF:noValue=”nietOndersteund”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het attribute </w:t>
      </w:r>
      <w:r>
        <w:rPr>
          <w:rFonts w:ascii="Courier New" w:hAnsi="Courier New"/>
          <w:spacing w:val="-2"/>
        </w:rPr>
        <w:t>StUF:noValue=”nietGeautori</w:t>
        <w:softHyphen/>
        <w:t>seerd”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spacing w:val="-2"/>
        </w:rPr>
        <w:t>Het verzendende weet dat vastgesteld is dat het onbekend is of de relatie al dan niet voorkomt.</w:t>
        <w:br/>
      </w:r>
      <w:r>
        <w:rPr>
          <w:spacing w:val="-2"/>
        </w:rPr>
        <w:t xml:space="preserve">Het element voor de relatie-entiteit wordt opgenomen met de attributes </w:t>
      </w:r>
      <w:r>
        <w:rPr>
          <w:rFonts w:ascii="Courier New" w:hAnsi="Courier New"/>
          <w:spacing w:val="-2"/>
        </w:rPr>
        <w:t>xsi:nil=”true”</w:t>
      </w:r>
      <w:r>
        <w:rPr>
          <w:spacing w:val="-2"/>
        </w:rPr>
        <w:t xml:space="preserve"> en </w:t>
      </w:r>
      <w:r>
        <w:rPr>
          <w:rFonts w:ascii="Courier New" w:hAnsi="Courier New"/>
          <w:spacing w:val="-2"/>
        </w:rPr>
        <w:t>StUF:noVa</w:t>
        <w:softHyphen/>
        <w:t>lue=”vastgesteldOnbekend”</w:t>
      </w:r>
      <w:r>
        <w:rPr>
          <w:spacing w:val="-2"/>
        </w:rPr>
        <w:t xml:space="preserve"> zonder elementinhoud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 xml:space="preserve">Het element voor de relatie-entiteit wordt opgenomen 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39" w:name="__RefHeading__32180856"/>
      <w:bookmarkEnd w:id="39"/>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5"/>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5"/>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5"/>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100"/>
        </w:numPr>
        <w:tabs>
          <w:tab w:val="left" w:pos="0" w:leader="none"/>
        </w:tabs>
        <w:ind w:left="363" w:right="0" w:hanging="363"/>
        <w:rPr/>
      </w:pPr>
      <w:bookmarkStart w:id="40" w:name="_Ref411583221"/>
      <w:bookmarkStart w:id="41" w:name="_Ref411583258"/>
      <w:bookmarkStart w:id="42" w:name="_Ref521996704"/>
      <w:r>
        <w:rPr/>
        <w:t>Berichtverwerking</w:t>
      </w:r>
      <w:bookmarkEnd w:id="40"/>
      <w:bookmarkEnd w:id="41"/>
      <w:bookmarkEnd w:id="42"/>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100"/>
        </w:numPr>
        <w:tabs>
          <w:tab w:val="left" w:pos="0" w:leader="none"/>
        </w:tabs>
        <w:ind w:left="576" w:right="0" w:hanging="576"/>
        <w:rPr/>
      </w:pPr>
      <w:r>
        <w:rPr/>
        <w:t>Codering van het type bericht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Versie StUF en sectormodel</w:t>
      </w:r>
    </w:p>
    <w:p>
      <w:pPr>
        <w:pStyle w:val="Normal"/>
        <w:widowControl/>
        <w:rPr>
          <w:b w:val="false"/>
          <w:b w:val="false"/>
          <w:bCs w:val="false"/>
          <w:i w:val="false"/>
          <w:i w:val="false"/>
          <w:iCs w:val="false"/>
          <w:u w:val="none"/>
        </w:rPr>
      </w:pPr>
      <w:r>
        <w:rPr>
          <w:b w:val="false"/>
          <w:bCs w:val="false"/>
          <w:i w:val="false"/>
          <w:iCs w:val="false"/>
          <w:u w:val="none"/>
        </w:rPr>
        <w:t>De StUF-standaard ontwikkelt zich in de loop van de tijd en kent daarom verschillende versies. Met StUF kunnen berichten worden uitgewisseld voor verschillende sectoren die elk een eigen sectormodel hanteren. Een ontvanger moet dus weten op basis van welk sectormodel een bericht is aangemaakt. In een XML-bericht is deze informatie voor handen via de namespace-uri van het sectormodel en de namespace-uri voor StUF. Het is daarom niet noodzakelijk om deze informatie op te nemen in het stuurgegevens element.</w:t>
      </w:r>
    </w:p>
    <w:p>
      <w:pPr>
        <w:pStyle w:val="Normal"/>
        <w:widowContro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3" w:name="__RefHeading___Toc26508_84081049"/>
      <w:bookmarkStart w:id="44" w:name="_Ref521398288"/>
      <w:bookmarkEnd w:id="43"/>
      <w:r>
        <w:rPr/>
        <w:t>Berich</w:t>
      </w:r>
      <w:bookmarkEnd w:id="44"/>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5" w:name="Ref_BerichtcodeParagraaf"/>
      <w:bookmarkEnd w:id="45"/>
      <w:r>
        <w:rPr>
          <w:i/>
          <w:iCs/>
        </w:rPr>
        <w:t>berichtcode</w:t>
      </w:r>
      <w:bookmarkStart w:id="46" w:name="Ref_BerichtcodeParagraaf"/>
      <w:bookmarkEnd w:id="46"/>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2"/>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in het stuurgegeven </w:t>
      </w:r>
      <w:r>
        <w:rPr>
          <w:i/>
        </w:rPr>
        <w:t>entiteittype.</w:t>
      </w:r>
      <w:r>
        <w:rPr>
          <w:i w:val="false"/>
          <w:iCs w:val="false"/>
        </w:rPr>
        <w:t xml:space="preserve"> Voor de waarde van het element entiteittype binnen de stuurgegevens gelden soortgelijke regels als voor de vulling van het attribute StUF:entiteittype binnen een 'entiteit'-element.</w:t>
      </w:r>
    </w:p>
    <w:p>
      <w:pPr>
        <w:pStyle w:val="Normal"/>
        <w:rPr>
          <w:i w:val="false"/>
          <w:i w:val="false"/>
          <w:iCs w:val="false"/>
        </w:rPr>
      </w:pPr>
      <w:r>
        <w:rPr>
          <w:i w:val="false"/>
          <w:iCs w:val="false"/>
        </w:rPr>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element </w:t>
      </w:r>
      <w:r>
        <w:rPr>
          <w:rFonts w:ascii="Courier New" w:hAnsi="Courier New"/>
          <w:spacing w:val="-2"/>
        </w:rPr>
        <w:t>StUF:entiteittype</w:t>
      </w:r>
      <w:r>
        <w:rPr>
          <w:spacing w:val="-2"/>
        </w:rPr>
        <w:t xml:space="preserve"> wordt aangeduid een onderdeel is van het sectormodel met de namespace van het stuurgegevens-element, dan kan het 'Type entiteit' worden aangeduid met de waarde gedefinieerd in het sectormodel. Als de namespace van het stuurgegevens-element geen sectormodel aanduidt (het is bijvoorbeeld de namespace van een koppelvlak) of als de aan te duiden 'Type entiteit' geen onderdeel is van het sectormodel met de namespace van het stuurgegevens-element, dan wordt het element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stuurgegevens-element.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100"/>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100"/>
        </w:numPr>
        <w:tabs>
          <w:tab w:val="left" w:pos="0" w:leader="none"/>
        </w:tabs>
        <w:ind w:left="576" w:right="0" w:hanging="576"/>
        <w:rPr/>
      </w:pPr>
      <w:r>
        <w:rPr/>
        <w:t>Identificatie en volgorde</w:t>
      </w:r>
    </w:p>
    <w:p>
      <w:pPr>
        <w:pStyle w:val="Norma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7" w:name="_Ref123018898"/>
      <w:bookmarkStart w:id="48" w:name="_Ref123018914"/>
      <w:bookmarkEnd w:id="47"/>
      <w:bookmarkEnd w:id="48"/>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9" w:name="_Ref123018937"/>
      <w:bookmarkEnd w:id="49"/>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100"/>
        </w:numPr>
        <w:tabs>
          <w:tab w:val="left" w:pos="0" w:leader="none"/>
        </w:tabs>
        <w:ind w:left="576" w:right="0" w:hanging="576"/>
        <w:rPr/>
      </w:pPr>
      <w:bookmarkStart w:id="50" w:name="__RefHeading__31362383"/>
      <w:bookmarkStart w:id="51" w:name="Ref_Berichtenlogistiek"/>
      <w:bookmarkStart w:id="52" w:name="Ref_Berichtenlogistiek"/>
      <w:bookmarkEnd w:id="50"/>
      <w:bookmarkEnd w:id="52"/>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3" w:name="__RefHeading___Toc27267_84081049"/>
      <w:bookmarkStart w:id="54" w:name="Ref_RegelsBevestiging"/>
      <w:bookmarkStart w:id="55" w:name="Ref_RegelsBevestiging"/>
      <w:bookmarkEnd w:id="53"/>
      <w:bookmarkEnd w:id="55"/>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xml:space="preserve">. Het gebruik van de verschillende berichtcodes wordt hieronder nader toegelicht. In het Bv02-bericht </w:t>
      </w:r>
      <w:r>
        <w:rPr>
          <w:b w:val="false"/>
          <w:bCs w:val="false"/>
          <w:i w:val="false"/>
          <w:iCs w:val="false"/>
          <w:u w:val="none"/>
        </w:rPr>
        <w:t>en</w:t>
      </w:r>
      <w:r>
        <w:rPr>
          <w:b w:val="false"/>
          <w:bCs w:val="false"/>
          <w:i w:val="false"/>
          <w:iCs w:val="false"/>
          <w:u w:val="none"/>
        </w:rPr>
        <w:t xml:space="preserve"> het Bv03-bericht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geldt: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w:t>
      </w:r>
      <w:r>
        <w:rPr>
          <w:rFonts w:cs="Courier New"/>
          <w:b w:val="false"/>
          <w:bCs w:val="false"/>
          <w:i/>
          <w:iCs/>
          <w:u w:val="none"/>
        </w:rPr>
        <w:t>n</w:t>
      </w:r>
      <w:r>
        <w:rPr>
          <w:rFonts w:cs="Courier New"/>
          <w:b w:val="false"/>
          <w:bCs w:val="false"/>
          <w:i/>
          <w:iCs/>
          <w:u w:val="none"/>
        </w:rPr>
        <w:t>ummer</w:t>
      </w:r>
      <w:r>
        <w:rPr>
          <w:b w:val="false"/>
          <w:bCs w:val="false"/>
          <w:i w:val="false"/>
          <w:iCs w:val="false"/>
          <w:u w:val="none"/>
        </w:rPr>
        <w:t xml:space="preserve"> wordt gevuld met het </w:t>
      </w:r>
      <w:r>
        <w:rPr>
          <w:b w:val="false"/>
          <w:bCs w:val="false"/>
          <w:i/>
          <w:iCs/>
          <w:u w:val="none"/>
        </w:rPr>
        <w:t>referentienummer</w:t>
      </w:r>
      <w:r>
        <w:rPr>
          <w:b w:val="false"/>
          <w:bCs w:val="false"/>
          <w:i w:val="false"/>
          <w:iCs w:val="false"/>
          <w:u w:val="none"/>
        </w:rPr>
        <w:t xml:space="preserve"> van het bericht naar aanleiding waarvan het bevestigingsbericht wordt aangemaakt.</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6" w:name="__RefHeading___Toc27650_84081049"/>
      <w:bookmarkEnd w:id="56"/>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7" w:name="__RefHeading__36323461"/>
      <w:bookmarkStart w:id="58" w:name="Ref_RegelsFoutberichten"/>
      <w:bookmarkStart w:id="59" w:name="Ref_RegelsFoutberichten"/>
      <w:bookmarkEnd w:id="57"/>
      <w:bookmarkEnd w:id="59"/>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60" w:name="_Ref136240449"/>
      <w:bookmarkStart w:id="61" w:name="_Ref141021140"/>
      <w:r>
        <w:rPr>
          <w:spacing w:val="-2"/>
        </w:rPr>
        <w:t>A</w:t>
      </w:r>
      <w:bookmarkEnd w:id="60"/>
      <w:bookmarkEnd w:id="61"/>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3"/>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100"/>
        </w:numPr>
        <w:tabs>
          <w:tab w:val="left" w:pos="0" w:leader="none"/>
        </w:tabs>
        <w:ind w:left="363" w:right="0" w:hanging="363"/>
        <w:rPr/>
      </w:pPr>
      <w:bookmarkStart w:id="62" w:name="__RefHeading__34532389"/>
      <w:bookmarkStart w:id="63" w:name="_Ref416573071"/>
      <w:bookmarkStart w:id="64" w:name="_Ref416573544"/>
      <w:bookmarkStart w:id="65" w:name="_Ref422133146"/>
      <w:bookmarkEnd w:id="62"/>
      <w:r>
        <w:rPr/>
        <w:t>K</w:t>
      </w:r>
      <w:bookmarkEnd w:id="63"/>
      <w:bookmarkEnd w:id="64"/>
      <w:bookmarkEnd w:id="65"/>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4"/>
      </w:r>
      <w:r>
        <w:rPr/>
        <w:t>: kennisgevingberichten en synchronisatieberichten.</w:t>
      </w:r>
    </w:p>
    <w:p>
      <w:pPr>
        <w:pStyle w:val="Normal"/>
        <w:rPr/>
      </w:pPr>
      <w:r>
        <w:rPr/>
      </w:r>
    </w:p>
    <w:p>
      <w:pPr>
        <w:pStyle w:val="Normal"/>
        <w:rPr/>
      </w:pPr>
      <w:r>
        <w:rPr/>
        <w:t>Er zijn zes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6"/>
        </w:numPr>
        <w:rPr/>
      </w:pPr>
      <w:r>
        <w:rPr/>
        <w:t>Sa01: Asynchrone synchronisatie van alleen de actuele situatie;</w:t>
      </w:r>
    </w:p>
    <w:p>
      <w:pPr>
        <w:pStyle w:val="Normal"/>
        <w:numPr>
          <w:ilvl w:val="0"/>
          <w:numId w:val="76"/>
        </w:numPr>
        <w:rPr/>
      </w:pPr>
      <w:r>
        <w:rPr/>
        <w:t>Sa02: Synchrone synchronisatie van alleen de actuele situatie;</w:t>
      </w:r>
    </w:p>
    <w:p>
      <w:pPr>
        <w:pStyle w:val="Normal"/>
        <w:numPr>
          <w:ilvl w:val="0"/>
          <w:numId w:val="76"/>
        </w:numPr>
        <w:rPr/>
      </w:pPr>
      <w:r>
        <w:rPr/>
        <w:t>Sh01: Asynchrone synchronisatie van de toestand van een object, inclusief historie en toekomstige mutaties;</w:t>
      </w:r>
    </w:p>
    <w:p>
      <w:pPr>
        <w:pStyle w:val="Normal"/>
        <w:numPr>
          <w:ilvl w:val="0"/>
          <w:numId w:val="76"/>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6"/>
        </w:numPr>
        <w:rPr/>
      </w:pPr>
      <w:r>
        <w:rPr/>
        <w:t>Sa03: Asynchrone vraag om een Sa01-bericht;</w:t>
      </w:r>
    </w:p>
    <w:p>
      <w:pPr>
        <w:pStyle w:val="Normal"/>
        <w:numPr>
          <w:ilvl w:val="0"/>
          <w:numId w:val="76"/>
        </w:numPr>
        <w:rPr/>
      </w:pPr>
      <w:r>
        <w:rPr/>
        <w:t>Sa04: Synchrone vraag om een Sa02-bericht;</w:t>
      </w:r>
    </w:p>
    <w:p>
      <w:pPr>
        <w:pStyle w:val="Normal"/>
        <w:numPr>
          <w:ilvl w:val="0"/>
          <w:numId w:val="76"/>
        </w:numPr>
        <w:rPr/>
      </w:pPr>
      <w:r>
        <w:rPr/>
        <w:t>Sh03: Asynchrone vraag om een Sh01-bericht;</w:t>
      </w:r>
    </w:p>
    <w:p>
      <w:pPr>
        <w:pStyle w:val="Normal"/>
        <w:numPr>
          <w:ilvl w:val="0"/>
          <w:numId w:val="76"/>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StUF:entiteittype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&lt;StUF:entiteittype&gt;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100"/>
        </w:numPr>
        <w:tabs>
          <w:tab w:val="left" w:pos="0" w:leader="none"/>
        </w:tabs>
        <w:ind w:left="576" w:right="0" w:hanging="576"/>
        <w:rPr/>
      </w:pPr>
      <w:bookmarkStart w:id="66" w:name="_Ref411840052"/>
      <w:bookmarkStart w:id="67" w:name="_Ref96834015"/>
      <w:bookmarkStart w:id="68" w:name="_Ref96834044"/>
      <w:bookmarkStart w:id="69" w:name="_Ref100555216"/>
      <w:bookmarkStart w:id="70" w:name="_Ref100555224"/>
      <w:bookmarkStart w:id="71" w:name="_Ref100555248"/>
      <w:bookmarkStart w:id="72" w:name="_Ref100555360"/>
      <w:bookmarkStart w:id="73" w:name="__RefHeading__34541453"/>
      <w:bookmarkEnd w:id="73"/>
      <w:bookmarkEnd w:id="66"/>
      <w:bookmarkEnd w:id="67"/>
      <w:bookmarkEnd w:id="68"/>
      <w:bookmarkEnd w:id="69"/>
      <w:bookmarkEnd w:id="70"/>
      <w:bookmarkEnd w:id="71"/>
      <w:bookmarkEnd w:id="72"/>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100"/>
        </w:numPr>
        <w:tabs>
          <w:tab w:val="left" w:pos="0" w:leader="none"/>
        </w:tabs>
        <w:ind w:left="576" w:right="0" w:hanging="576"/>
        <w:rPr/>
      </w:pPr>
      <w:bookmarkStart w:id="74" w:name="__RefHeading__26339_1582773544"/>
      <w:bookmarkStart w:id="75" w:name="_Ref521815103"/>
      <w:bookmarkStart w:id="76" w:name="_Ref400948502"/>
      <w:bookmarkStart w:id="77" w:name="_Ref522086929"/>
      <w:bookmarkEnd w:id="74"/>
      <w:r>
        <w:rPr/>
        <w:t>Regels voor enkelvoudige kennisgevingberichten</w:t>
      </w:r>
      <w:bookmarkEnd w:id="75"/>
      <w:bookmarkEnd w:id="76"/>
      <w:bookmarkEnd w:id="77"/>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'geenWaarde' heeft.</w:t>
      </w:r>
    </w:p>
    <w:p>
      <w:pPr>
        <w:pStyle w:val="Normal"/>
        <w:widowControl/>
        <w:tabs>
          <w:tab w:val="left" w:pos="-72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8" w:name="__RefHeading__23710_2121670313"/>
      <w:bookmarkEnd w:id="78"/>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 StUF:noValue=”geenWaarde”/&gt;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79" w:name="Ref_VerwerkingssoortParagraaf"/>
      <w:bookmarkStart w:id="80" w:name="Ref_VerwerkingssoortParagraaf"/>
      <w:bookmarkEnd w:id="80"/>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StUF:verwerkingssoort</w:t>
      </w:r>
      <w:r>
        <w:rPr/>
        <w:t xml:space="preserve">, waarmee kan worden aangegeven wat er precies verwacht wordt. Het attribute </w:t>
      </w:r>
      <w:r>
        <w:rPr>
          <w:rFonts w:ascii="Courier New" w:hAnsi="Courier New"/>
        </w:rPr>
        <w:t>StUF:verwerkingssoort</w:t>
      </w:r>
      <w:r>
        <w:rPr/>
        <w:t xml:space="preserve"> moet in een kennisgevingbericht worden opgenomen op alle elementen voor een fundamentele entiteit of relatie-entiteit. De volgende waarden voor </w:t>
      </w:r>
      <w:r>
        <w:rPr>
          <w:rFonts w:ascii="Courier New" w:hAnsi="Courier New"/>
        </w:rPr>
        <w:t>StUF:verwerkingssoort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StUF:verwerkingssoort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1" w:name="Ref_VullenObjectenKennisgeving"/>
      <w:bookmarkEnd w:id="81"/>
      <w:r>
        <w:rPr/>
        <w:t xml:space="preserve">Het vullen van de </w:t>
      </w:r>
      <w:r>
        <w:rPr>
          <w:rFonts w:ascii="Courier New" w:hAnsi="Courier New"/>
        </w:rPr>
        <w:t>&lt;object&gt;</w:t>
      </w:r>
      <w:bookmarkStart w:id="82" w:name="Ref_VullenObjectenKennisgeving"/>
      <w:bookmarkEnd w:id="82"/>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StUF:entiteittype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StUF:sleutelVerzendend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StUF:sleutelVerzendend</w:t>
      </w:r>
      <w:r>
        <w:rPr>
          <w:spacing w:val="-2"/>
        </w:rPr>
        <w:t xml:space="preserve"> niet opgenomen. In een relatie hoeft de sleutelVerzendend niet te worden opgenomen, ook al is die bekend. De attributes </w:t>
      </w:r>
      <w:r>
        <w:rPr>
          <w:rFonts w:ascii="Courier New" w:hAnsi="Courier New"/>
          <w:spacing w:val="-2"/>
        </w:rPr>
        <w:t>StUF:sleutelOntvangend</w:t>
      </w:r>
      <w:r>
        <w:rPr>
          <w:spacing w:val="-2"/>
        </w:rPr>
        <w:t xml:space="preserve"> en </w:t>
      </w:r>
      <w:r>
        <w:rPr>
          <w:rFonts w:cs="Courier New" w:ascii="Courier New" w:hAnsi="Courier New"/>
          <w:spacing w:val="-2"/>
        </w:rPr>
        <w:t>StUF:sleutelGegevensbeheer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 tenzij sleutelOntvangend met een waarde is opgenomen</w:t>
      </w:r>
      <w:r>
        <w:rPr>
          <w:rStyle w:val="Voetnootanker"/>
          <w:spacing w:val="-2"/>
        </w:rPr>
        <w:footnoteReference w:id="15"/>
      </w:r>
      <w:r>
        <w:rPr>
          <w:spacing w:val="-2"/>
        </w:rPr>
        <w:t xml:space="preserve">. </w:t>
      </w:r>
      <w:r>
        <w:rPr/>
        <w:t>Het is toegestaan om in een sectormodel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rFonts w:ascii="Courier New" w:hAnsi="Courier New"/>
          <w:spacing w:val="-2"/>
        </w:rPr>
        <w:t>StUF:noValue=”geenWaarde”</w:t>
      </w:r>
      <w:r>
        <w:rPr>
          <w:spacing w:val="-2"/>
        </w:rPr>
        <w:t xml:space="preserve"> opgenomen in 'huidig' en het gewijzigde element wordt niet met </w:t>
      </w:r>
      <w:r>
        <w:rPr>
          <w:rFonts w:ascii="Courier New" w:hAnsi="Courier New"/>
          <w:spacing w:val="-2"/>
        </w:rPr>
        <w:t>StUF:noValue=”geenWaarde”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3" w:name="__RefHeading__23918_294031770"/>
      <w:bookmarkEnd w:id="83"/>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kerngegevens van de topfundamenteel een waarde heeft of als het attribute </w:t>
      </w:r>
      <w:r>
        <w:rPr>
          <w:rFonts w:cs="Courier New" w:ascii="Courier New" w:hAnsi="Courier New"/>
          <w:spacing w:val="-2"/>
        </w:rPr>
        <w:t>StUF:sleutelOntvangend</w:t>
      </w:r>
      <w:r>
        <w:rPr>
          <w:spacing w:val="-2"/>
        </w:rPr>
        <w:t xml:space="preserve"> bekend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StUF:verwerkingssoort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704"/>
        <w:gridCol w:w="623"/>
        <w:gridCol w:w="843"/>
        <w:gridCol w:w="876"/>
        <w:gridCol w:w="866"/>
        <w:gridCol w:w="1004"/>
        <w:gridCol w:w="3100"/>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7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84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7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6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10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1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K/Sleutel</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w:t>
      </w:r>
      <w:r>
        <w:rPr>
          <w:rFonts w:ascii="Courier New" w:hAnsi="Courier New"/>
          <w:spacing w:val="-2"/>
        </w:rPr>
        <w:t>StUF:noValue</w:t>
      </w:r>
      <w:r>
        <w:rPr/>
        <w:t xml:space="preserve"> in h</w:t>
      </w:r>
      <w:r>
        <w:rPr>
          <w:spacing w:val="-2"/>
        </w:rPr>
        <w:t xml:space="preserve">et element </w:t>
      </w:r>
      <w:r>
        <w:rPr>
          <w:rFonts w:ascii="Courier New" w:hAnsi="Courier New"/>
          <w:spacing w:val="-2"/>
        </w:rPr>
        <w:t>&lt;StUF:eindGeldigheid&gt;</w:t>
      </w:r>
      <w:r>
        <w:rPr/>
        <w:t xml:space="preserve"> de waarde </w:t>
      </w:r>
      <w:r>
        <w:rPr>
          <w:rFonts w:ascii="Courier New" w:hAnsi="Courier New"/>
          <w:spacing w:val="-2"/>
        </w:rPr>
        <w:t>”geenWaarde”</w:t>
      </w:r>
      <w:r>
        <w:rPr/>
        <w:t xml:space="preserve"> 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3"/>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3"/>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3"/>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‘O’ en ‘S’ zijn de kerngegevens verplicht, ook als </w:t>
      </w:r>
      <w:r>
        <w:rPr>
          <w:rFonts w:ascii="Courier New" w:hAnsi="Courier New"/>
          <w:spacing w:val="-2"/>
        </w:rPr>
        <w:t>StUF:sleutelOntvangend</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4" w:name="__RefHeading__194884_1896588334"/>
      <w:bookmarkEnd w:id="84"/>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StUF:sleutelOntvangend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StUF:sleutelVerzendend</w:t>
      </w:r>
      <w:r>
        <w:rPr>
          <w:spacing w:val="-2"/>
        </w:rPr>
        <w:t xml:space="preserve"> verplicht is, als het zendend systeem erover beschikt. Als het attribute </w:t>
      </w:r>
      <w:r>
        <w:rPr>
          <w:rFonts w:ascii="Courier New" w:hAnsi="Courier New"/>
          <w:spacing w:val="-2"/>
        </w:rPr>
        <w:t>StUF:sleutelOntvangend</w:t>
      </w:r>
      <w:r>
        <w:rPr>
          <w:spacing w:val="-2"/>
        </w:rPr>
        <w:t xml:space="preserve"> niet is opgenomen, moeten de kerngegevens die de gerelateerde entiteit identificeren worden 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als waarde </w:t>
      </w:r>
      <w:r>
        <w:rPr>
          <w:rFonts w:ascii="Courier New" w:hAnsi="Courier New"/>
        </w:rPr>
        <w:t>StUF:noValue=”geenWaarde”</w:t>
      </w:r>
      <w:r>
        <w:rPr/>
        <w:t xml:space="preserv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StUF:noValue</w:t>
      </w:r>
      <w:r>
        <w:rPr/>
        <w:t xml:space="preserve"> in </w:t>
      </w:r>
      <w:r>
        <w:rPr>
          <w:rFonts w:ascii="Courier New" w:hAnsi="Courier New"/>
        </w:rPr>
        <w:t>&lt;StUF:eindGeldigheid&gt;</w:t>
      </w:r>
      <w:r>
        <w:rPr/>
        <w:t xml:space="preserve"> de waarde </w:t>
      </w:r>
      <w:r>
        <w:rPr>
          <w:rFonts w:ascii="Courier New" w:hAnsi="Courier New"/>
        </w:rPr>
        <w:t>”geenWaarde”</w:t>
      </w:r>
      <w:r>
        <w:rPr/>
        <w:t xml:space="preserv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StUF:verwerkingssoort=”T”</w:t>
      </w:r>
      <w:r>
        <w:rPr>
          <w:spacing w:val="-2"/>
        </w:rPr>
        <w:t xml:space="preserve"> en </w:t>
      </w:r>
      <w:r>
        <w:rPr>
          <w:rFonts w:ascii="Courier New" w:hAnsi="Courier New"/>
          <w:spacing w:val="-2"/>
        </w:rPr>
        <w:t>StUF:noValue=”geenWaarde”</w:t>
      </w:r>
      <w:r>
        <w:rPr>
          <w:spacing w:val="-2"/>
        </w:rPr>
        <w:t xml:space="preserve"> en met een lege elementinhoud. De relevant geworden relatie wordt met </w:t>
      </w:r>
      <w:r>
        <w:rPr>
          <w:rFonts w:ascii="Courier New" w:hAnsi="Courier New"/>
          <w:spacing w:val="-2"/>
        </w:rPr>
        <w:t>StUF:verwerkingssoort=”T”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met als attribute </w:t>
      </w:r>
      <w:r>
        <w:rPr>
          <w:rFonts w:ascii="Courier New" w:hAnsi="Courier New"/>
          <w:spacing w:val="-2"/>
        </w:rPr>
        <w:t>StUF:noValue=”geenWaarde”</w:t>
      </w:r>
      <w:r>
        <w:rPr>
          <w:spacing w:val="-2"/>
        </w:rPr>
        <w:t xml:space="preserve">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StUF:verwerkingssoort=”V”</w:t>
      </w:r>
      <w:r>
        <w:rPr/>
        <w:t xml:space="preserve"> en met de kerngegevens of sleutelOntvangend.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rFonts w:ascii="Courier New" w:hAnsi="Courier New"/>
          <w:spacing w:val="-2"/>
        </w:rPr>
        <w:t>StUF:noValue=”geenWaarde”</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StUF:verwerkingssoort=”E”</w:t>
      </w:r>
      <w:r>
        <w:rPr/>
        <w:t>,</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28"/>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3892"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9"/>
        <w:gridCol w:w="2751"/>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9"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27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2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K/Sleutel</w:t>
            </w:r>
            <w:r>
              <w:rPr>
                <w:spacing w:val="-2"/>
                <w:sz w:val="16"/>
                <w:szCs w:val="16"/>
              </w:rPr>
              <w:t xml:space="preserve"> + te wijzigen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K/Sleutel + gewijzigde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 xml:space="preserve">K/Sleutel </w:t>
            </w:r>
            <w:r>
              <w:rPr>
                <w:spacing w:val="-2"/>
                <w:sz w:val="16"/>
                <w:szCs w:val="16"/>
              </w:rPr>
              <w:t>+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rFonts w:ascii="Courier New" w:hAnsi="Courier New"/>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bl>
    <w:p>
      <w:pPr>
        <w:sectPr>
          <w:headerReference w:type="default" r:id="rId29"/>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Opnemen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 en met als attribuut StUF:noValue=”geenWaarde”</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Neem de relatie-entiteit op met als </w:t>
            </w:r>
            <w:r>
              <w:rPr>
                <w:spacing w:val="-2"/>
                <w:sz w:val="16"/>
                <w:szCs w:val="16"/>
              </w:rPr>
              <w:t xml:space="preserve">attribuut </w:t>
            </w:r>
            <w:r>
              <w:rPr>
                <w:rFonts w:ascii="Courier New" w:hAnsi="Courier New"/>
                <w:spacing w:val="-2"/>
                <w:sz w:val="16"/>
              </w:rPr>
              <w:t>StUF:noValue=”geenWaarde”</w:t>
            </w:r>
            <w:r>
              <w:rPr>
                <w:spacing w:val="-2"/>
                <w:sz w:val="16"/>
              </w:rPr>
              <w:t xml:space="preserve"> en met een lege elementin</w:t>
              <w:softHyphen/>
              <w:t>houd.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StUF:verwerkingssoort=”V”</w:t>
      </w:r>
      <w:r>
        <w:rPr>
          <w:spacing w:val="-2"/>
        </w:rPr>
        <w:t xml:space="preserve"> en met de kerngegevens of sleutelOntvangend.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als waarde </w:t>
      </w:r>
      <w:r>
        <w:rPr>
          <w:rFonts w:ascii="Courier New" w:hAnsi="Courier New"/>
          <w:spacing w:val="-2"/>
        </w:rPr>
        <w:t>StUF:noValue=”geenWaarde”</w:t>
      </w:r>
      <w:r>
        <w:rPr>
          <w:spacing w:val="-2"/>
        </w:rPr>
        <w:t xml:space="preserve">. </w:t>
        <w:br/>
        <w:t xml:space="preserve">In geval van verwerkingssoort 'V' wordt in het 'huidige' object de relatie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38"/>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5" w:name="_Ref98304159"/>
      <w:bookmarkStart w:id="86" w:name="__RefHeading__36276645"/>
      <w:bookmarkEnd w:id="86"/>
      <w:bookmarkEnd w:id="85"/>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StUF:verwerkingssoort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StUF:verwerkingssoort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StUF:verwerkingssoort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StUF:verwerkingssoort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StUF:verwerkingssoort</w:t>
      </w:r>
      <w:r>
        <w:rPr>
          <w:rFonts w:cs="Courier New"/>
          <w:i/>
          <w:iCs/>
        </w:rPr>
        <w:t xml:space="preserve"> in de topfundamenteel, relaties en de gerelateerde</w:t>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7" w:name="Ref_ResponsLk01"/>
      <w:bookmarkStart w:id="88" w:name="Ref_ResponsLk01"/>
      <w:bookmarkEnd w:id="88"/>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&lt;StUF:beginGeldigheid&gt;2003-03-02&lt;/StUF:beginGeldigheid&gt;</w:t>
      </w:r>
    </w:p>
    <w:p>
      <w:pPr>
        <w:pStyle w:val="Normal"/>
        <w:rPr>
          <w:rFonts w:ascii="Courier New" w:hAnsi="Courier New"/>
          <w:sz w:val="16"/>
          <w:szCs w:val="16"/>
        </w:rPr>
      </w:pPr>
      <w:r>
        <w:rPr>
          <w:rFonts w:ascii="Courier New" w:hAnsi="Courier New"/>
          <w:sz w:val="16"/>
          <w:szCs w:val="16"/>
        </w:rPr>
        <w:tab/>
        <w:tab/>
        <w:t>&lt;StUF:eindGeldigheid&gt;2003-11-15&lt;/StUF:eindGeldigheid&gt;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&lt;StUF:eindGeldigheid&gt;2004-01-07&lt;/StUF:eindGeldigheid&gt;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&lt;StUF:eindGeldigheid&gt;2004-02-28&lt;/StUF:eindGeldigheid&gt;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&lt;StUF:eindGeldigheid&gt;2004-03-04&lt;/StUF:eindGeldigheid&gt;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100"/>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100"/>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StUF:entiteittype</w:t>
      </w:r>
      <w:r>
        <w:rPr/>
        <w:t xml:space="preserve"> en </w:t>
      </w:r>
      <w:r>
        <w:rPr>
          <w:rFonts w:ascii="Courier New" w:hAnsi="Courier New"/>
        </w:rPr>
        <w:t>StUF:functie</w:t>
      </w:r>
      <w:r>
        <w:rPr/>
        <w:t xml:space="preserve">. </w:t>
      </w:r>
      <w:r>
        <w:rPr>
          <w:rFonts w:ascii="Courier New" w:hAnsi="Courier New"/>
        </w:rPr>
        <w:t>StUF:entiteittype</w:t>
      </w:r>
      <w:r>
        <w:rPr/>
        <w:t xml:space="preserve"> heeft als waarde het entiteittype dat wordt toegevoegd/gewijzigd/gecorrigeerd en </w:t>
      </w:r>
      <w:r>
        <w:rPr>
          <w:rFonts w:ascii="Courier New" w:hAnsi="Courier New"/>
        </w:rPr>
        <w:t>StUF:functie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9" w:name="__RefHeading__24381_2031783542"/>
      <w:bookmarkEnd w:id="89"/>
      <w:r>
        <w:rPr/>
        <w:t>Het attribute StUF:sleutelSynchronisatie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4"/>
        </w:numPr>
        <w:rPr/>
      </w:pPr>
      <w:r>
        <w:rPr/>
        <w:t>er van een bepaald type relatie in de loop van de tijd meerdere voorkomens kunnen zijn (geweest);</w:t>
      </w:r>
    </w:p>
    <w:p>
      <w:pPr>
        <w:pStyle w:val="Normal"/>
        <w:numPr>
          <w:ilvl w:val="0"/>
          <w:numId w:val="84"/>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4"/>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StUF:sleutelSynchronisatie</w:t>
      </w:r>
      <w:r>
        <w:rPr/>
        <w:t xml:space="preserve"> binnen een StUF-entiteit. Het attribute </w:t>
      </w:r>
      <w:r>
        <w:rPr>
          <w:rFonts w:ascii="Courier New" w:hAnsi="Courier New"/>
        </w:rPr>
        <w:t>StUF:sleutelSynchronisatie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StUF:sleutelSynchronisatie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StUF:sleutelSynchronisatie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StUF:sleutelSynchronisatie</w:t>
      </w:r>
      <w:r>
        <w:rPr/>
        <w:t xml:space="preserve"> impliceert dat in 'oud'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StUF:verwerkingssoort=”T”</w:t>
      </w:r>
      <w:r>
        <w:rPr/>
        <w:t xml:space="preserve"> c.q. in nieuw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StUF:verwerkingssoort=”V”</w:t>
      </w:r>
      <w:r>
        <w:rPr/>
        <w:t xml:space="preserve"> of </w:t>
      </w:r>
      <w:r>
        <w:rPr>
          <w:rFonts w:ascii="Courier New" w:hAnsi="Courier New"/>
        </w:rPr>
        <w:t>“E”</w:t>
      </w:r>
      <w:r>
        <w:rPr/>
        <w:t xml:space="preserve"> het attribute </w:t>
      </w:r>
      <w:r>
        <w:rPr>
          <w:rFonts w:ascii="Courier New" w:hAnsi="Courier New"/>
        </w:rPr>
        <w:t>StUF:sleutelSynchronisatie</w:t>
      </w:r>
      <w:r>
        <w:rPr/>
        <w:t xml:space="preserve"> moet worden opgenomen.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StUF:sleutelSynchronisatie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StUF:sleutelSynchronisatie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StUF:sleutelSynchronisatie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StUF:sleutelSynchronisatie</w:t>
      </w:r>
      <w:r>
        <w:rPr/>
        <w:t xml:space="preserve"> is nodig in het Sa01/02-bericht binnen een Sh01/Sh02-bericht. Om de specificatie uniform te houden is </w:t>
      </w:r>
      <w:r>
        <w:rPr>
          <w:rFonts w:ascii="Courier New" w:hAnsi="Courier New"/>
        </w:rPr>
        <w:t>StUF:sleutelSynchronisatie</w:t>
      </w:r>
      <w:r>
        <w:rPr/>
        <w:t xml:space="preserve"> ook verplicht in een los Sa01/02-bericht, ook al is </w:t>
      </w:r>
      <w:r>
        <w:rPr>
          <w:rFonts w:ascii="Courier New" w:hAnsi="Courier New"/>
        </w:rPr>
        <w:t>StUF:sleutelSynchronisatie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te vullen met geenWaarde, omdat tijdvakGeldigheid geen betekenis heeft voor een relatie die nooit bestaan heeft.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6340_1271053538"/>
      <w:bookmarkEnd w:id="90"/>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StUF:noValue=”nietOndersteund”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StUF:sleutelVerzendend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StUF:sleutelOntvangend</w:t>
      </w:r>
      <w:r>
        <w:rPr>
          <w:b w:val="false"/>
          <w:bCs w:val="false"/>
          <w:i w:val="false"/>
          <w:iCs w:val="false"/>
          <w:u w:val="none"/>
        </w:rPr>
        <w:t xml:space="preserve"> en/of </w:t>
      </w:r>
      <w:r>
        <w:rPr>
          <w:rFonts w:ascii="Courier New" w:hAnsi="Courier New"/>
          <w:b w:val="false"/>
          <w:bCs w:val="false"/>
          <w:i w:val="false"/>
          <w:iCs w:val="false"/>
          <w:u w:val="none"/>
        </w:rPr>
        <w:t>StUF:sleutelGegevensbeheer</w:t>
      </w:r>
      <w:r>
        <w:rPr>
          <w:b w:val="false"/>
          <w:bCs w:val="false"/>
          <w:i w:val="false"/>
          <w:iCs w:val="false"/>
          <w:u w:val="none"/>
        </w:rPr>
        <w:t>.</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De kerngegevens zijn verplichte elementen ook al is de </w:t>
      </w:r>
      <w:r>
        <w:rPr>
          <w:rFonts w:ascii="Courier New" w:hAnsi="Courier New"/>
          <w:b w:val="false"/>
          <w:bCs w:val="false"/>
          <w:i w:val="false"/>
          <w:iCs w:val="false"/>
          <w:u w:val="none"/>
        </w:rPr>
        <w:t>StUF:sleutelOntvangend</w:t>
      </w:r>
      <w:r>
        <w:rPr>
          <w:b w:val="false"/>
          <w:bCs w:val="false"/>
          <w:i w:val="false"/>
          <w:iCs w:val="false"/>
          <w:u w:val="none"/>
        </w:rPr>
        <w:t xml:space="preserve"> aanwezig.</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7062_1271053538"/>
      <w:bookmarkEnd w:id="91"/>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StUF:sleutelSynchronisatie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5"/>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5"/>
        </w:numPr>
        <w:rPr/>
      </w:pPr>
      <w:r>
        <w:rPr>
          <w:rFonts w:eastAsia="SimSun" w:cs="Mangal" w:ascii="Courier New" w:hAnsi="Courier New"/>
          <w:spacing w:val="-2"/>
          <w:position w:val="0"/>
          <w:sz w:val="20"/>
          <w:vertAlign w:val="baseline"/>
        </w:rPr>
        <w:t>&lt;StUF:sleutelSynchronisatie&gt;</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5"/>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6"/>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6"/>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6"/>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6"/>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2" w:name="__RefHeading__23057_625828607"/>
      <w:bookmarkEnd w:id="92"/>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7"/>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7"/>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7"/>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7"/>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7"/>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w:t>
      </w:r>
      <w:r>
        <w:rPr>
          <w:rFonts w:eastAsia="Times New Roman" w:cs="Times New Roman" w:ascii="Courier New" w:hAnsi="Courier New"/>
          <w:color w:val="auto"/>
          <w:sz w:val="16"/>
          <w:szCs w:val="16"/>
          <w:lang w:val="nl-NL" w:bidi="ar-SA"/>
        </w:rPr>
        <w:t>nps</w:t>
      </w:r>
      <w:r>
        <w:rPr>
          <w:rFonts w:ascii="Courier New" w:hAnsi="Courier New"/>
          <w:sz w:val="16"/>
          <w:szCs w:val="16"/>
        </w:rPr>
        <w:t>Sh01&gt;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 [Synchronisatiebericht actueel]</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 StUF:entiteittype=”AOA” StUF;functie=”update”&gt;&gt; [het actuele adres]</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&lt;/toevoeging&gt;</w:t>
        <w:tab/>
        <w:tab/>
        <w:tab/>
        <w:tab/>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StUF:entiteittype=”NPS” StUF;functie=”update”&gt; [toevoegkennisgeving met actuele gegevens]</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 xml:space="preserve">&lt;StUF:eindRelatie xsi:nil=”true” StUF:noValue=”geenWaarde/&gt; </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&lt;toevoeging StUF:entiteittype=”AOA” StUF;functie=”update”&gt;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&lt;toevoeging StUF:entiteittype=”NPS” StUF;functie=”update”&gt; [1: de oudste gegevens]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&lt;geboortedatum&gt;1977-08-07&lt;/geboortedatum&gt;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 [123]</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Vallestap 32]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[130, de foutief geregistreerde verhuizing naar Vallestap 32]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voor Vallestap 33]</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[10, wijziging geslachtsnaam naar het foutieve van der Berg]</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[20, Correctie voorvoegsel]</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[30, Correctie geslachtsnaam]</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[35 en 40, Correctie beginGeldigheid]</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StUF:functie=”update”&gt;[50, wijziging burgerlijke staat]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[Toevoegen adres Donk 12]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aoa</w:t>
      </w:r>
      <w:r>
        <w:rPr>
          <w:rFonts w:ascii="Courier New" w:hAnsi="Courier New"/>
          <w:sz w:val="16"/>
          <w:szCs w:val="16"/>
        </w:rPr>
        <w:t>Lk01&gt;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[170, Verhuizing naar Donk 12]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[60, naamswijziging naar van den Broek]</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[70 en 80, Tussenvoegen geslachtsnaam Werff]</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&lt;StUF:beginGeldigheid&gt;2007-04-01&lt;/StUF:beginGeldigheid&gt;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widowControl/>
        <w:rPr>
          <w:rFonts w:ascii="Courier New" w:hAnsi="Courier New"/>
          <w:i w:val="false"/>
          <w:i w:val="false"/>
          <w:iCs w:val="false"/>
          <w:sz w:val="16"/>
          <w:szCs w:val="16"/>
        </w:rPr>
      </w:pPr>
      <w:r>
        <w:rPr>
          <w:rFonts w:ascii="Courier New" w:hAnsi="Courier New"/>
          <w:i w:val="false"/>
          <w:iCs w:val="false"/>
          <w:sz w:val="16"/>
          <w:szCs w:val="16"/>
        </w:rPr>
        <w:t>&lt;/</w:t>
      </w:r>
      <w:r>
        <w:rPr>
          <w:rFonts w:eastAsia="Times New Roman" w:cs="Times New Roman" w:ascii="Courier New" w:hAnsi="Courier New"/>
          <w:i w:val="false"/>
          <w:iCs w:val="false"/>
          <w:color w:val="auto"/>
          <w:sz w:val="16"/>
          <w:szCs w:val="16"/>
          <w:lang w:val="nl-NL" w:bidi="ar-SA"/>
        </w:rPr>
        <w:t>nps</w:t>
      </w:r>
      <w:r>
        <w:rPr>
          <w:rFonts w:ascii="Courier New" w:hAnsi="Courier New"/>
          <w:i w:val="false"/>
          <w:iCs w:val="false"/>
          <w:sz w:val="16"/>
          <w:szCs w:val="16"/>
        </w:rPr>
        <w:t>Sh01&gt;</w:t>
      </w:r>
    </w:p>
    <w:p>
      <w:pPr>
        <w:pStyle w:val="Normal"/>
        <w:widowControl/>
        <w:rPr>
          <w:rFonts w:ascii="Times New Roman" w:hAnsi="Times New Roman"/>
          <w:i w:val="false"/>
          <w:i w:val="false"/>
          <w:iCs w:val="false"/>
        </w:rPr>
      </w:pPr>
      <w:r>
        <w:rPr>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entiteittype</w:t>
      </w:r>
      <w:r>
        <w:rPr/>
        <w:t xml:space="preserve"> gevuld met het entiteittype van het object en desgewenst de attributes </w:t>
      </w:r>
      <w:r>
        <w:rPr>
          <w:rFonts w:ascii="Courier New" w:hAnsi="Courier New"/>
        </w:rPr>
        <w:t>StUF:sleutelOntvangend</w:t>
      </w:r>
      <w:r>
        <w:rPr/>
        <w:t xml:space="preserve">, </w:t>
      </w:r>
      <w:r>
        <w:rPr>
          <w:rFonts w:ascii="Courier New" w:hAnsi="Courier New"/>
        </w:rPr>
        <w:t>StUF:sleutelVerzendend</w:t>
      </w:r>
      <w:r>
        <w:rPr/>
        <w:t xml:space="preserve"> of </w:t>
      </w:r>
      <w:r>
        <w:rPr>
          <w:rFonts w:ascii="Courier New" w:hAnsi="Courier New"/>
        </w:rPr>
        <w:t>StUF:sleutelGegevensbeheer</w:t>
      </w:r>
      <w:r>
        <w:rPr/>
        <w:t xml:space="preserve">. Het attribute </w:t>
      </w:r>
      <w:r>
        <w:rPr>
          <w:rFonts w:ascii="Courier New" w:hAnsi="Courier New"/>
        </w:rPr>
        <w:t>StUF:verwerkingssoort</w:t>
      </w:r>
      <w:r>
        <w:rPr/>
        <w:t xml:space="preserve"> moet worden opgenomen met waarde 'I'. Functioneel heeft </w:t>
      </w:r>
      <w:r>
        <w:rPr>
          <w:rFonts w:ascii="Courier New" w:hAnsi="Courier New"/>
        </w:rPr>
        <w:t>StUF:verwerkingssoort</w:t>
      </w:r>
      <w:r>
        <w:rPr/>
        <w:t xml:space="preserve"> geen betekenis, maar zo wordt één lijn getrokken met het opnemen van </w:t>
      </w:r>
      <w:r>
        <w:rPr>
          <w:rFonts w:ascii="Courier New" w:hAnsi="Courier New"/>
        </w:rPr>
        <w:t>StUF:verwerkingssoort</w:t>
      </w:r>
      <w:r>
        <w:rPr/>
        <w:t xml:space="preserve"> in kennisgevingberichten.</w:t>
      </w:r>
    </w:p>
    <w:p>
      <w:pPr>
        <w:pStyle w:val="Normal"/>
        <w:rPr>
          <w:rFonts w:ascii="Times New Roman" w:hAnsi="Times New Roman"/>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100"/>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100"/>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w:t>
      </w:r>
      <w:del w:id="6" w:author="Onbekende auteur" w:date="2016-10-19T16:19:00Z">
        <w:r>
          <w:rPr/>
          <w:delText xml:space="preserve">en tabel </w:delText>
        </w:r>
      </w:del>
      <w:r>
        <w:rPr/>
        <w:t xml:space="preserve">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 xml:space="preserve">Als de berichtcode gelijk is aan Lv03, Lv04, Lv05 of Lv06, dan specificeert het element peiltijdstipMaterieel het tijdstip in de werkelijkheid waarvoor de nu in de registratie geldende gegevens dienen te worden teruggeven. Het peiltijdstipMaterieel mag in de toekomst liggen. Als peiltijdstipMaterieel wordt opgenomen als </w:t>
      </w:r>
      <w:r>
        <w:rPr>
          <w:rFonts w:ascii="Courier New" w:hAnsi="Courier New"/>
        </w:rPr>
        <w:t>&lt;StUF:peiltijdstipMaterieel xsi:nil=”true” StUF:noValue=”geenWaarde”/&gt;</w:t>
      </w:r>
      <w:r>
        <w:rPr/>
        <w:t>, dan wordt gevraagd om de actuele gegevens. Dit geeft hetzelfde resultaat als een vraag met berichtcode Lv01 of Lv02.</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 xml:space="preserve">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 Als peiltijdstipFormeel wordt opgenomen als </w:t>
      </w:r>
      <w:r>
        <w:rPr>
          <w:rFonts w:ascii="Courier New" w:hAnsi="Courier New"/>
          <w:b w:val="false"/>
          <w:bCs w:val="false"/>
          <w:i w:val="false"/>
          <w:iCs w:val="false"/>
          <w:spacing w:val="-2"/>
          <w:u w:val="none"/>
        </w:rPr>
        <w:t>&lt;StUF:peiltijdstipFormeel xsi:nil=”true” StUF:noValue=”geenWaarde”/&gt;</w:t>
      </w:r>
      <w:r>
        <w:rPr>
          <w:b w:val="false"/>
          <w:bCs w:val="false"/>
          <w:i w:val="false"/>
          <w:iCs w:val="false"/>
          <w:spacing w:val="-2"/>
          <w:u w:val="none"/>
        </w:rPr>
        <w:t>, dan wordt gevraagd om de nu in de registratie geldende gegevens voor het peiltijdstipMaterieel. Dit geeft hetzelfde resultaat als een vraag met berichtcode Lv03 of Lv04.</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ind w:left="283"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i/>
          <w:iCs/>
        </w:rPr>
        <w:t>indicatorAfnemerindicatie</w:t>
      </w:r>
      <w:r>
        <w:rPr/>
        <w:t xml:space="preserve"> met als waarde </w:t>
      </w:r>
      <w:r>
        <w:rPr>
          <w:rFonts w:ascii="Courier New" w:hAnsi="Courier New"/>
        </w:rPr>
        <w:t>true</w:t>
      </w:r>
      <w:r>
        <w:rPr/>
        <w:t xml:space="preserve"> in het vraagbericht op te nemen. Als het </w:t>
      </w:r>
      <w:r>
        <w:rPr>
          <w:i/>
          <w:iCs/>
        </w:rPr>
        <w:t>indicatorAfnemerindicatie</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indicatorAfnemerindicatie</w:t>
      </w:r>
      <w:r>
        <w:rPr/>
        <w:t xml:space="preserve"> in het antwoordbericht wordt aangegeven hoe gereageerd wordt op een waarde </w:t>
      </w:r>
      <w:r>
        <w:rPr>
          <w:rFonts w:ascii="Courier New" w:hAnsi="Courier New"/>
        </w:rPr>
        <w:t>true</w:t>
      </w:r>
      <w:r>
        <w:rPr/>
        <w:t xml:space="preserve"> voor </w:t>
      </w:r>
      <w:r>
        <w:rPr>
          <w:i/>
          <w:iCs/>
        </w:rPr>
        <w:t>indicatorAfnemerindicatie</w:t>
      </w:r>
      <w:r>
        <w:rPr/>
        <w:t xml:space="preserve"> in het vraagbericht.</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100"/>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r>
        <w:rPr>
          <w:rFonts w:ascii="Courier New" w:hAnsi="Courier New"/>
          <w:sz w:val="16"/>
          <w:szCs w:val="16"/>
        </w:rPr>
        <w:t>volgnumm</w:t>
      </w:r>
      <w:r>
        <w:rPr>
          <w:rFonts w:ascii="Courier New" w:hAnsi="Courier New"/>
          <w:sz w:val="16"/>
          <w:szCs w:val="16"/>
        </w:rPr>
        <w:t>er&gt;...&lt;/StUF:</w:t>
      </w:r>
      <w:r>
        <w:rPr>
          <w:rFonts w:ascii="Courier New" w:hAnsi="Courier New"/>
          <w:sz w:val="16"/>
          <w:szCs w:val="16"/>
        </w:rPr>
        <w:t>volgnumm</w:t>
      </w:r>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numPr>
          <w:ilvl w:val="0"/>
          <w:numId w:val="0"/>
        </w:numPr>
        <w:ind w:left="567" w:right="0" w:hanging="0"/>
        <w:rPr/>
      </w:pPr>
      <w:r>
        <w:rPr/>
        <w:t xml:space="preserve">Als in het vraagbericht het element </w:t>
      </w:r>
      <w:r>
        <w:rPr>
          <w:i/>
        </w:rPr>
        <w:t>indicatorAfnemerindicatie</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i/>
        </w:rPr>
        <w:t>indicatorAfnemerindicatie</w:t>
      </w:r>
      <w:r>
        <w:rPr/>
        <w:t xml:space="preserve"> aangeven of al dan niet afnemerindicaties zijn geplaatst. De waarde </w:t>
      </w:r>
      <w:r>
        <w:rPr>
          <w:rFonts w:ascii="Courier New" w:hAnsi="Courier New"/>
        </w:rPr>
        <w:t>true</w:t>
      </w:r>
      <w:r>
        <w:rPr/>
        <w:t xml:space="preserve"> voor </w:t>
      </w:r>
      <w:r>
        <w:rPr>
          <w:i/>
        </w:rPr>
        <w:t>indicatorAfnemerindicatie</w:t>
      </w:r>
      <w:r>
        <w:rPr/>
        <w:t xml:space="preserve"> geeft aan, dat het antwoordende systeem voor de teruggegeven objecten afnemerindicaties heeft geplaatst namens het vragende systeem. Als </w:t>
      </w:r>
      <w:r>
        <w:rPr>
          <w:i/>
        </w:rPr>
        <w:t>indicatorAfnemerindicatie</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volgnumm</w:t>
      </w:r>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volgnumm</w:t>
      </w:r>
      <w:r>
        <w:rPr>
          <w:i/>
          <w:iCs/>
        </w:rPr>
        <w:t>er</w:t>
      </w:r>
      <w:r>
        <w:rPr/>
        <w:t xml:space="preserve"> bevat het volgnummer van asynchrone antwoordbericht in de verzameling antwoordberichten die het antwoord vormen op het asynchrone vraagbericht. Het eerste asynchrone antwoordbericht heeft als </w:t>
      </w:r>
      <w:r>
        <w:rPr>
          <w:i/>
          <w:iCs/>
        </w:rPr>
        <w:t>volgnumm</w:t>
      </w:r>
      <w:r>
        <w:rPr>
          <w:i/>
          <w:iCs/>
        </w:rPr>
        <w:t>er</w:t>
      </w:r>
      <w:r>
        <w:rPr/>
        <w:t xml:space="preserve"> 1. Voor elk volgend asynchroon antwoordbericht wordt het </w:t>
      </w:r>
      <w:r>
        <w:rPr>
          <w:i/>
          <w:iCs/>
        </w:rPr>
        <w:t>volgnumm</w:t>
      </w:r>
      <w:r>
        <w:rPr>
          <w:i/>
          <w:iCs/>
        </w:rPr>
        <w:t>er</w:t>
      </w:r>
      <w:r>
        <w:rPr/>
        <w:t xml:space="preserve"> met 1 opgehoogd. Als het vragende systeem constateert dat een </w:t>
      </w:r>
      <w:r>
        <w:rPr>
          <w:i/>
          <w:iCs/>
        </w:rPr>
        <w:t>volgnumm</w:t>
      </w:r>
      <w:r>
        <w:rPr>
          <w:i/>
          <w:iCs/>
        </w:rPr>
        <w:t>er</w:t>
      </w:r>
      <w:r>
        <w:rPr/>
        <w:t xml:space="preserve"> niet precies één groter is dan het </w:t>
      </w:r>
      <w:r>
        <w:rPr>
          <w:i/>
          <w:iCs/>
        </w:rPr>
        <w:t>volgnumm</w:t>
      </w:r>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volgnumm</w:t>
            </w:r>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100"/>
        </w:numPr>
        <w:tabs>
          <w:tab w:val="left" w:pos="0" w:leader="none"/>
        </w:tabs>
        <w:ind w:left="576" w:right="0" w:hanging="576"/>
        <w:rPr/>
      </w:pPr>
      <w:bookmarkStart w:id="93" w:name="_Ref391690270"/>
      <w:bookmarkStart w:id="94" w:name="Ref_RegelsVraagberichten"/>
      <w:bookmarkStart w:id="95" w:name="Ref_RegelsVraagberichten"/>
      <w:bookmarkEnd w:id="95"/>
      <w:bookmarkEnd w:id="93"/>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&lt;gelijk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&lt;vanaf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&lt;totEnMet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6" w:name="_Ref422132437"/>
      <w:bookmarkStart w:id="97" w:name="__RefHeading__21981_1907004745"/>
      <w:bookmarkStart w:id="98" w:name="Ref_Selectiecriteria"/>
      <w:bookmarkStart w:id="99" w:name="Ref_Selectiecriteria"/>
      <w:bookmarkEnd w:id="97"/>
      <w:bookmarkEnd w:id="99"/>
      <w:bookmarkEnd w:id="96"/>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 xml:space="preserve">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w:t>
      </w:r>
      <w:r>
        <w:rPr>
          <w:spacing w:val="-2"/>
        </w:rPr>
        <w:t>de mogelijkheid om vrije berichten te definiëren</w:t>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wordt opgenomen, dan betekent dit dat dat veld </w:t>
      </w:r>
      <w:r>
        <w:rPr>
          <w:rFonts w:cs="Courier New"/>
          <w:spacing w:val="-2"/>
        </w:rPr>
        <w:t>geen waarde heeft</w:t>
      </w:r>
      <w:r>
        <w:rPr>
          <w:rFonts w:cs="Courier New"/>
          <w:spacing w:val="-2"/>
        </w:rPr>
        <w:t xml:space="preserve"> respectievelijk </w:t>
      </w:r>
      <w:r>
        <w:rPr>
          <w:rFonts w:cs="Courier New"/>
          <w:spacing w:val="-2"/>
        </w:rPr>
        <w:t>de waarde</w:t>
      </w:r>
      <w:r>
        <w:rPr>
          <w:rFonts w:cs="Courier New"/>
          <w:spacing w:val="-2"/>
        </w:rPr>
        <w:t xml:space="preserve"> vastgesteldOnbekend. Het eerste is bijvoorbeeld zinnig om bij een adres te kunnen specificeren dat wordt gezocht op een huisnummer zonder huisletter, dat wil zeggen alleen Wal 9 en niet ook Wal 9a en Wal 9b. Naar de bijzondere waarden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StUF:noValue=”waardeOnbekend”</w:t>
      </w:r>
      <w:r>
        <w:rPr>
          <w:rFonts w:cs="Courier New"/>
          <w:spacing w:val="-2"/>
        </w:rPr>
        <w:t xml:space="preserve">, </w:t>
      </w:r>
      <w:r>
        <w:rPr>
          <w:rFonts w:cs="Courier New" w:ascii="Courier New" w:hAnsi="Courier New"/>
          <w:spacing w:val="-2"/>
        </w:rPr>
        <w:t>StUF:noValue=”nietGeautoriseerd”</w:t>
      </w:r>
      <w:r>
        <w:rPr>
          <w:rFonts w:cs="Courier New"/>
          <w:spacing w:val="-2"/>
        </w:rPr>
        <w:t xml:space="preserve"> of </w:t>
      </w:r>
      <w:r>
        <w:rPr>
          <w:rFonts w:cs="Courier New" w:ascii="Courier New" w:hAnsi="Courier New"/>
          <w:spacing w:val="-2"/>
        </w:rPr>
        <w:t>StUF:noValue=”nietOndersteund”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StUF:noValue=”vastgesteldOnbekend”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StUF:exact</w:t>
      </w:r>
      <w:r>
        <w:rPr>
          <w:rFonts w:ascii="Courier New" w:hAnsi="Courier New"/>
        </w:rPr>
        <w:t>wildcard</w:t>
      </w:r>
      <w:r>
        <w:rPr/>
        <w:t xml:space="preserve"> op te nemen </w:t>
      </w:r>
      <w:r>
        <w:rPr/>
        <w:t xml:space="preserve">zonder namespace prefix. Onderstaande tabel bevat mogelijke waarden van het attribute </w:t>
      </w:r>
      <w:r>
        <w:rPr>
          <w:rFonts w:ascii="Courier New" w:hAnsi="Courier New"/>
        </w:rPr>
        <w:t>wildcard</w:t>
      </w:r>
      <w:r>
        <w:rPr/>
        <w:t xml:space="preserve"> en hun betekenis. met de</w:t>
      </w:r>
      <w:r>
        <w:rPr/>
        <w:t xml:space="preserve"> waarde </w:t>
      </w:r>
      <w:r>
        <w:rPr>
          <w:rFonts w:ascii="Courier New" w:hAnsi="Courier New"/>
        </w:rPr>
        <w:t>false.</w:t>
      </w:r>
    </w:p>
    <w:p>
      <w:pPr>
        <w:pStyle w:val="Normal"/>
        <w:rPr/>
      </w:pPr>
      <w:r>
        <w:rPr/>
      </w:r>
    </w:p>
    <w:tbl>
      <w:tblPr>
        <w:tblW w:w="94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467"/>
        <w:gridCol w:w="7937"/>
      </w:tblGrid>
      <w:tr>
        <w:trPr/>
        <w:tc>
          <w:tcPr>
            <w:tcW w:w="146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r>
              <w:rPr>
                <w:b/>
                <w:bCs/>
              </w:rPr>
              <w:t>Waarde</w:t>
            </w:r>
          </w:p>
        </w:tc>
        <w:tc>
          <w:tcPr>
            <w:tcW w:w="79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b/>
                <w:b/>
                <w:bCs/>
              </w:rPr>
            </w:pPr>
            <w:r>
              <w:rPr>
                <w:b/>
                <w:bCs/>
              </w:rPr>
              <w:t>Betekenis</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geen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dit element overeenkomt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eindigt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 xml:space="preserve">eind </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begint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beginEnEind</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het element de waarde in het gelijk-element bevat eventueel voorafgegaan of gevolgd door een willekeurige string</w:t>
            </w:r>
          </w:p>
        </w:tc>
      </w:tr>
    </w:tbl>
    <w:p>
      <w:pPr>
        <w:pStyle w:val="Normal"/>
        <w:rPr>
          <w:i/>
          <w:i/>
          <w:iCs/>
        </w:rPr>
      </w:pPr>
      <w:r>
        <w:rPr>
          <w:i/>
          <w:iCs/>
        </w:rPr>
        <w:t xml:space="preserve">Tabel </w:t>
      </w:r>
      <w:r>
        <w:rPr>
          <w:i/>
          <w:iCs/>
        </w:rPr>
        <w:fldChar w:fldCharType="begin"/>
      </w:r>
      <w:r>
        <w:instrText> SEQ Tabel \* ARABIC </w:instrText>
      </w:r>
      <w:r>
        <w:fldChar w:fldCharType="separate"/>
      </w:r>
      <w:r>
        <w:t>6.3</w:t>
      </w:r>
      <w:r>
        <w:fldChar w:fldCharType="end"/>
      </w:r>
      <w:r>
        <w:rPr>
          <w:i/>
          <w:iCs/>
        </w:rPr>
        <w:t xml:space="preserve">: De mogelijke waarden voor het attribute </w:t>
      </w:r>
      <w:r>
        <w:rPr>
          <w:rFonts w:ascii="Courier New" w:hAnsi="Courier New"/>
          <w:i/>
          <w:iCs/>
        </w:rPr>
        <w:t>wildcard</w:t>
      </w:r>
      <w:r>
        <w:rPr>
          <w:i/>
          <w:iCs/>
        </w:rPr>
        <w:t xml:space="preserve"> en hun betekenis</w:t>
      </w:r>
    </w:p>
    <w:p>
      <w:pPr>
        <w:pStyle w:val="Normal"/>
        <w:rPr/>
      </w:pPr>
      <w:r>
        <w:rPr/>
      </w:r>
    </w:p>
    <w:p>
      <w:pPr>
        <w:pStyle w:val="Normal"/>
        <w:rPr/>
      </w:pPr>
      <w:r>
        <w:rPr/>
        <w:t xml:space="preserve">Deze waarden zijn gedefinieerd in het simpleType </w:t>
      </w:r>
      <w:r>
        <w:rPr>
          <w:rFonts w:ascii="Courier New" w:hAnsi="Courier New"/>
        </w:rPr>
        <w:t>Wildcard</w:t>
      </w:r>
      <w:r>
        <w:rPr/>
        <w:t xml:space="preserve"> in stuf0302.xsd. Als restriction hierop is nog het simpleType </w:t>
      </w:r>
      <w:r>
        <w:rPr>
          <w:rFonts w:ascii="Courier New" w:hAnsi="Courier New"/>
        </w:rPr>
        <w:t>WildcardEind</w:t>
      </w:r>
      <w:r>
        <w:rPr/>
        <w:t xml:space="preserve"> gedefinieerd met als waarden geen en eind. Er is voor gekozen om het attribute </w:t>
      </w:r>
      <w:r>
        <w:rPr>
          <w:rFonts w:ascii="Courier New" w:hAnsi="Courier New"/>
        </w:rPr>
        <w:t>wildcard</w:t>
      </w:r>
      <w:r>
        <w:rPr/>
        <w:t xml:space="preserve"> niet te definiëren in de StUF0302 namespace, omdat op deze manier de ontwerper van een koppelvlak eenvoudig kan specificeren of een wildcard alleen is toegestaan aan het einde, wat met een index kan worden afgehandeld, of ook aan het begin of aan begin en einde, wat leidt tot een full table scan en mogelijk slechte responstijden.  </w:t>
      </w:r>
    </w:p>
    <w:p>
      <w:pPr>
        <w:pStyle w:val="Normal"/>
        <w:rPr/>
      </w:pPr>
      <w:r>
        <w:rPr/>
      </w:r>
    </w:p>
    <w:p>
      <w:pPr>
        <w:pStyle w:val="Normal"/>
        <w:rPr/>
      </w:pPr>
      <w:r>
        <w:rPr/>
        <w:t xml:space="preserve">Het element </w:t>
      </w:r>
      <w:r>
        <w:rPr>
          <w:rFonts w:ascii="Courier New" w:hAnsi="Courier New"/>
        </w:rPr>
        <w:t>wildcard</w:t>
      </w:r>
      <w:r>
        <w:rPr/>
        <w:t xml:space="preserve"> mag alleen worden opgenomen op elementen met simpleContent van het type String en niet op elementen die als waarde een datum, een boolean of een getal bevatten.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wildcard</w:t>
      </w:r>
      <w:r>
        <w:rPr/>
        <w:t xml:space="preserve"> niet voorkomen op de selectiecriteria.</w:t>
      </w:r>
    </w:p>
    <w:p>
      <w:pPr>
        <w:pStyle w:val="Normal"/>
        <w:rPr/>
      </w:pPr>
      <w:r>
        <w:rPr/>
      </w:r>
    </w:p>
    <w:p>
      <w:pPr>
        <w:pStyle w:val="Normal"/>
        <w:rPr/>
      </w:pPr>
      <w:r>
        <w:rPr/>
        <w:t>In de betekenis van de waarden is het begrip overeenkomt gebruikt. Dit wil niet zeggen dat de waarden exact overeen hoeven te komen. Als de ontwerper van een koppelvlak verder niets specificeert, dan komen twee waarden overeen, als ze vertaald naar hoofd- of kleine letters exact overeenkomen. Een koppelvlak ontwerper heeft de mogelijkheid om te specificeren dat waarden exact moeten overeenkomen of dat waarden overeenkomen als ze gelijk zijn met diacrieten omgezet naar hun basiswaarde.</w:t>
      </w:r>
    </w:p>
    <w:p>
      <w:pPr>
        <w:pStyle w:val="Normal"/>
        <w:rPr/>
      </w:pPr>
      <w:r>
        <w:rPr/>
      </w:r>
    </w:p>
    <w:p>
      <w:pPr>
        <w:pStyle w:val="Normal"/>
        <w:rPr>
          <w:rFonts w:ascii="Courier New" w:hAnsi="Courier New"/>
        </w:rPr>
      </w:pPr>
      <w:r>
        <w:rPr/>
        <w:t>Het wildcard-</w:t>
      </w:r>
      <w:r>
        <w:rPr/>
        <w:t xml:space="preserve">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wildcard</w:t>
      </w:r>
      <w:r>
        <w:rPr>
          <w:rFonts w:ascii="Courier New" w:hAnsi="Courier New"/>
        </w:rPr>
        <w:t>=”</w:t>
      </w:r>
      <w:r>
        <w:rPr>
          <w:rFonts w:ascii="Courier New" w:hAnsi="Courier New"/>
        </w:rPr>
        <w:t>eind</w:t>
      </w:r>
      <w:r>
        <w:rPr>
          <w:rFonts w:ascii="Courier New" w:hAnsi="Courier New"/>
        </w:rPr>
        <w:t>”</w:t>
      </w:r>
      <w:r>
        <w:rPr/>
        <w:t xml:space="preserve"> wordt gespecificeerd, dan worden zowel de Jansen’s als de Janssen’s teruggeven.</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0" w:name="Ref_BevragenOpSleutel"/>
      <w:bookmarkStart w:id="101" w:name="Ref_BevragenOpSleutel"/>
      <w:bookmarkEnd w:id="101"/>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StUF:sleutelVerzendend</w:t>
      </w:r>
      <w:r>
        <w:rPr/>
        <w:t xml:space="preserve">, </w:t>
      </w:r>
      <w:r>
        <w:rPr>
          <w:rFonts w:ascii="Courier New" w:hAnsi="Courier New"/>
        </w:rPr>
        <w:t>StUF:sleutelOntvangend</w:t>
      </w:r>
      <w:r>
        <w:rPr/>
        <w:t xml:space="preserve"> of </w:t>
      </w:r>
      <w:r>
        <w:rPr>
          <w:rFonts w:ascii="Courier New" w:hAnsi="Courier New"/>
        </w:rPr>
        <w:t>StUF:sleutelGegevensbeheer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2" w:name="_Ref422132490"/>
      <w:bookmarkStart w:id="103" w:name="_Ref522086883"/>
      <w:bookmarkStart w:id="104" w:name="Ref_Scope"/>
      <w:bookmarkStart w:id="105" w:name="Ref_Scope"/>
      <w:bookmarkEnd w:id="105"/>
      <w:bookmarkEnd w:id="102"/>
      <w:bookmarkEnd w:id="103"/>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vraagbericht kan worden gespecificeerd welke gegevens moeten worden teruggegeven. Er zijn zes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met uitzondering van de metagegevens.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met uitzondering van de metagegevens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daarbinnenverplicht het attribute</w:t>
      </w:r>
      <w:r>
        <w:rPr>
          <w:spacing w:val="-2"/>
        </w:rPr>
        <w:t xml:space="preserve"> </w:t>
      </w:r>
      <w:r>
        <w:rPr>
          <w:rFonts w:ascii="Courier New" w:hAnsi="Courier New"/>
          <w:spacing w:val="-2"/>
        </w:rPr>
        <w:t>StUF:entiteittype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vijf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ascii="Courier New" w:hAnsi="Courier New"/>
          <w:spacing w:val="-2"/>
        </w:rPr>
        <w:t>StUF:</w:t>
      </w:r>
      <w:r>
        <w:rPr>
          <w:rFonts w:cs="Courier New" w:ascii="Courier New" w:hAnsi="Courier New"/>
          <w:spacing w:val="-2"/>
        </w:rPr>
        <w:t>scope</w:t>
      </w:r>
      <w:r>
        <w:rPr>
          <w:spacing w:val="-2"/>
        </w:rPr>
        <w:t>. Dit attribute heeft als mogelijke waarden ‘kerngegevens’, ‘alles’, 'allesZonderMetagegevens',</w:t>
      </w:r>
      <w:r>
        <w:rPr>
          <w:rFonts w:eastAsia="Times New Roman" w:cs="Times New Roman"/>
          <w:color w:val="auto"/>
          <w:spacing w:val="-2"/>
          <w:sz w:val="20"/>
          <w:szCs w:val="20"/>
          <w:lang w:val="nl-NL" w:bidi="ar-SA"/>
        </w:rPr>
        <w:t xml:space="preserve"> </w:t>
      </w:r>
      <w:r>
        <w:rPr>
          <w:spacing w:val="-2"/>
        </w:rPr>
        <w:t xml:space="preserve">'allesMaarKerngegevensGerelateerden' en 'allesZonderMetagegevensMaarKerngegevensGerelateerden'. Als het attribute </w:t>
      </w:r>
      <w:r>
        <w:rPr>
          <w:rFonts w:ascii="Courier New" w:hAnsi="Courier New"/>
          <w:spacing w:val="-2"/>
        </w:rPr>
        <w:t>StUF:scope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met uitzondering van het attribute </w:t>
      </w:r>
      <w:r>
        <w:rPr>
          <w:rFonts w:ascii="Courier New" w:hAnsi="Courier New"/>
          <w:spacing w:val="-2"/>
        </w:rPr>
        <w:t>xsi:nil=”true”</w:t>
      </w:r>
      <w:r>
        <w:rPr>
          <w:spacing w:val="-2"/>
        </w:rPr>
        <w:t xml:space="preserve">.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zesde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StUF:entiteittype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 xml:space="preserve">als elementen de gevraagde gegevens en relaties conform het contentmodel voor het antwoordbericht. Een gegeven wordt gevraagd door het op te nemen als een element met een lege inhoud en het attribute </w:t>
      </w:r>
      <w:r>
        <w:rPr>
          <w:rFonts w:ascii="Courier New" w:hAnsi="Courier New"/>
          <w:spacing w:val="-2"/>
        </w:rPr>
        <w:t>xsi:nil=”true”</w:t>
      </w:r>
      <w:r>
        <w:rPr>
          <w:spacing w:val="-2"/>
        </w:rPr>
        <w:t>.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StUF:entiteittype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StUF:entiteittype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StUF:entiteittype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met </w:t>
      </w:r>
      <w:r>
        <w:rPr>
          <w:rFonts w:ascii="Courier New" w:hAnsi="Courier New"/>
          <w:spacing w:val="-2"/>
        </w:rPr>
        <w:t>xsi:nil=”true”</w:t>
      </w:r>
      <w:r>
        <w:rPr>
          <w:spacing w:val="-2"/>
        </w:rPr>
        <w:t xml:space="preserve"> en met kardinaliteit één. Het is niet mogelijk naar een metagegevens element te vragen met een specifieke waarde voor de attributes </w:t>
      </w:r>
      <w:r>
        <w:rPr>
          <w:rFonts w:ascii="Courier New" w:hAnsi="Courier New"/>
          <w:spacing w:val="-2"/>
        </w:rPr>
        <w:t>StUF:groepsnaam</w:t>
      </w:r>
      <w:r>
        <w:rPr>
          <w:spacing w:val="-2"/>
        </w:rPr>
        <w:t xml:space="preserve"> en/of </w:t>
      </w:r>
      <w:r>
        <w:rPr>
          <w:rFonts w:ascii="Courier New" w:hAnsi="Courier New"/>
          <w:spacing w:val="-2"/>
        </w:rPr>
        <w:t>StUF:elementnaam</w:t>
      </w:r>
      <w:r>
        <w:rPr>
          <w:spacing w:val="-2"/>
        </w:rPr>
        <w:t xml:space="preserve">. Wel wordt een metagegevens element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StUF:entiteittype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en het attribute </w:t>
      </w:r>
      <w:r>
        <w:rPr>
          <w:rFonts w:ascii="Courier New" w:hAnsi="Courier New"/>
          <w:spacing w:val="-2"/>
        </w:rPr>
        <w:t>xsi:nil=”true”</w:t>
      </w:r>
      <w:r>
        <w:rPr>
          <w:spacing w:val="-2"/>
        </w:rPr>
        <w:t xml:space="preserve">.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&lt;gerelateerde StUF:entiteittype=”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en het attribute </w:t>
      </w:r>
      <w:r>
        <w:rPr>
          <w:rFonts w:ascii="Courier New" w:hAnsi="Courier New"/>
          <w:spacing w:val="-2"/>
        </w:rPr>
        <w:t>xsi:nil=”true”</w:t>
      </w:r>
      <w:r>
        <w:rPr>
          <w:spacing w:val="-2"/>
        </w:rPr>
        <w:t xml:space="preserve">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6" w:name="_Ref422132787"/>
      <w:bookmarkStart w:id="107" w:name="_Ref422133010"/>
      <w:bookmarkStart w:id="108" w:name="_Ref521995953"/>
      <w:bookmarkStart w:id="109" w:name="_Ref521996027"/>
      <w:bookmarkStart w:id="110" w:name="Ref_Vervolgvraag"/>
      <w:bookmarkStart w:id="111" w:name="Ref_Vervolgvraag"/>
      <w:bookmarkEnd w:id="111"/>
      <w:bookmarkEnd w:id="106"/>
      <w:bookmarkEnd w:id="107"/>
      <w:bookmarkEnd w:id="108"/>
      <w:bookmarkEnd w:id="109"/>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StUF:entiteittype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StUF:sleutelVerzendend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StUF:sleutelOntvangend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StUF:sleutelVerzendend</w:t>
      </w:r>
      <w:r>
        <w:rPr>
          <w:spacing w:val="-2"/>
        </w:rPr>
        <w:t xml:space="preserve"> wordt niet opgenomen, tenzij het laatste object in het antwoordbericht </w:t>
      </w:r>
      <w:r>
        <w:rPr>
          <w:rFonts w:ascii="Courier New" w:hAnsi="Courier New"/>
          <w:spacing w:val="-2"/>
        </w:rPr>
        <w:t>StUF:sleutelOntvangend</w:t>
      </w:r>
      <w:r>
        <w:rPr>
          <w:spacing w:val="-2"/>
        </w:rPr>
        <w:t xml:space="preserve"> bevatte, want dan wordt de waarde voor </w:t>
      </w:r>
      <w:r>
        <w:rPr>
          <w:rFonts w:ascii="Courier New" w:hAnsi="Courier New"/>
          <w:spacing w:val="-2"/>
        </w:rPr>
        <w:t>StUF:sleutelOntvangend</w:t>
      </w:r>
      <w:r>
        <w:rPr>
          <w:spacing w:val="-2"/>
        </w:rPr>
        <w:t xml:space="preserve"> opgenomen in het attribute </w:t>
      </w:r>
      <w:r>
        <w:rPr>
          <w:rFonts w:ascii="Courier New" w:hAnsi="Courier New"/>
          <w:spacing w:val="-2"/>
        </w:rPr>
        <w:t>StUF:sleutelVerzendend</w:t>
      </w:r>
      <w:r>
        <w:rPr>
          <w:spacing w:val="-2"/>
        </w:rPr>
        <w:t xml:space="preserve"> en wordt </w:t>
      </w:r>
      <w:r>
        <w:rPr>
          <w:rFonts w:ascii="Courier New" w:hAnsi="Courier New"/>
          <w:spacing w:val="-2"/>
        </w:rPr>
        <w:t>StUF:sleutelOntvangend</w:t>
      </w:r>
      <w:r>
        <w:rPr>
          <w:spacing w:val="-2"/>
        </w:rPr>
        <w:t xml:space="preserve"> niet opgenomen, tenzij het laatste object in het antwoordbericht </w:t>
      </w:r>
      <w:r>
        <w:rPr>
          <w:rFonts w:ascii="Courier New" w:hAnsi="Courier New"/>
          <w:spacing w:val="-2"/>
        </w:rPr>
        <w:t>StUF:sleutelVerzendend</w:t>
      </w:r>
      <w:r>
        <w:rPr>
          <w:spacing w:val="-2"/>
        </w:rPr>
        <w:t xml:space="preserve"> bevatte. Als het laatste object in het antwoordbericht het attribute </w:t>
      </w:r>
      <w:r>
        <w:rPr>
          <w:rFonts w:ascii="Courier New" w:hAnsi="Courier New"/>
          <w:spacing w:val="-2"/>
        </w:rPr>
        <w:t>StUF:sleutelGegevensbeheer</w:t>
      </w:r>
      <w:r>
        <w:rPr>
          <w:spacing w:val="-2"/>
        </w:rPr>
        <w:t xml:space="preserve"> bevatte, dan wordt dat attribute </w:t>
      </w:r>
      <w:r>
        <w:rPr>
          <w:rFonts w:ascii="Courier New" w:hAnsi="Courier New"/>
          <w:spacing w:val="-2"/>
        </w:rPr>
        <w:t>StUF:sleutelGegevensbeheer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6.7</w:t>
      </w:r>
      <w:r>
        <w:fldChar w:fldCharType="end"/>
      </w:r>
      <w:r>
        <w:rPr>
          <w:spacing w:val="-2"/>
        </w:rPr>
        <w:t>: Foutsituaties bij de specificatie van de selectiecriteria in vraagberichten</w:t>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2" w:name="__RefHeading__36445403"/>
      <w:bookmarkStart w:id="113" w:name="Ref_VraagSuperTypeVoorbeeld"/>
      <w:bookmarkStart w:id="114" w:name="Ref_VraagSuperTypeVoorbeeld"/>
      <w:bookmarkEnd w:id="112"/>
      <w:bookmarkEnd w:id="114"/>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gelijk StUF:entiteittype=”RPS”&gt;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100"/>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u w:val="none"/>
        </w:rPr>
        <w:t>StUF:entiteittype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5" w:name="Ref_ObjectenInAntwoord"/>
      <w:bookmarkStart w:id="116" w:name="Ref_ObjectenInAntwoord"/>
      <w:bookmarkEnd w:id="116"/>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t>Een object wordt alleen in een antwoordbericht opgenomen, als aan één van de twee volgende voorwaarden is voldaan: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Voor minimaal één van de kerngegevens is een waarde bekend.</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attribute </w:t>
      </w:r>
      <w:r>
        <w:rPr>
          <w:rFonts w:cs="Courier New" w:ascii="Courier New" w:hAnsi="Courier New"/>
        </w:rPr>
        <w:t>StUF:sleutelOntvangend</w:t>
      </w:r>
      <w:r>
        <w:rPr>
          <w:rFonts w:cs="Courier New"/>
        </w:rPr>
        <w:t xml:space="preserve"> is</w:t>
      </w:r>
      <w:r>
        <w:rPr/>
        <w:t xml:space="preserve"> bekend en minimaal één van de gevraagde gegevens heeft een geldige waarde of de waarde 'vastgesteldOnbekend'.</w:t>
      </w:r>
    </w:p>
    <w:p>
      <w:pPr>
        <w:pStyle w:val="Normal"/>
        <w:rPr/>
      </w:pPr>
      <w:r>
        <w:rPr/>
        <w:t xml:space="preserve">Bij een adres kan bijvoorbeeld alleen om de locatieomschrijving worden gevraagd. In het antwoordbericht worden nu alleen adressen opgenomen die daadwerkelijk een locatieomschrijving hebben. Er worden geen adressen opgenomen met als attribute een gevulde </w:t>
      </w:r>
      <w:r>
        <w:rPr>
          <w:rFonts w:cs="Courier New" w:ascii="Courier New" w:hAnsi="Courier New"/>
        </w:rPr>
        <w:t>StUF:sleutelOntvangend</w:t>
      </w:r>
      <w:r>
        <w:rPr/>
        <w:t xml:space="preserve"> en als enig element </w:t>
      </w:r>
      <w:r>
        <w:rPr>
          <w:rFonts w:cs="Courier New" w:ascii="Courier New" w:hAnsi="Courier New"/>
        </w:rPr>
        <w:t>&lt;locatieOmschrijving&gt;</w:t>
      </w:r>
      <w:r>
        <w:rPr/>
        <w:t xml:space="preserve"> met een lege inhoud zonder dat de waarde 'vastgesteldOnbekend' is.</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rPr>
        <w:t>StUF:entiteittype</w:t>
      </w:r>
      <w:r>
        <w:rPr>
          <w:spacing w:val="-2"/>
        </w:rPr>
        <w:t xml:space="preserve"> gevuld met het entiteittype van het object. De attributes </w:t>
      </w:r>
      <w:r>
        <w:rPr>
          <w:rFonts w:ascii="Courier New" w:hAnsi="Courier New"/>
          <w:spacing w:val="-2"/>
        </w:rPr>
        <w:t>StUF:sleutelVerzendend</w:t>
      </w:r>
      <w:r>
        <w:rPr>
          <w:spacing w:val="-2"/>
        </w:rPr>
        <w:t xml:space="preserve">,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7" w:name="Ref_VullenObjectenAntwoord"/>
      <w:bookmarkStart w:id="118" w:name="Ref_VullenObjectenAntwoord"/>
      <w:bookmarkEnd w:id="118"/>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met de attributes </w:t>
      </w:r>
      <w:r>
        <w:rPr>
          <w:rFonts w:ascii="Courier New" w:hAnsi="Courier New"/>
        </w:rPr>
        <w:t>xsi:nil=”true”</w:t>
      </w:r>
      <w:r>
        <w:rPr/>
        <w:t xml:space="preserve"> en </w:t>
      </w:r>
      <w:r>
        <w:rPr>
          <w:rFonts w:ascii="Courier New" w:hAnsi="Courier New"/>
        </w:rPr>
        <w:t>StUF:noValue=”nietOndersteund”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StUF:noValue=”nietGeautoriseerd”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regels dienen in bovenstaande volgorde te worden toegepast.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relatie wordt alleen in een object in antwoordbericht opgenomen, als erom gevraagd is en als: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voor minimaal één van de kerngegevens van de gerelateerde een waarde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attribute </w:t>
      </w:r>
      <w:r>
        <w:rPr>
          <w:rFonts w:cs="Courier New" w:ascii="Courier New" w:hAnsi="Courier New"/>
          <w:spacing w:val="-2"/>
        </w:rPr>
        <w:t>StUF:sleutelOntvangend</w:t>
      </w:r>
      <w:r>
        <w:rPr>
          <w:spacing w:val="-2"/>
        </w:rPr>
        <w:t xml:space="preserve"> van de relatie of de gerelateerde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bekend is dat de relatie geen voorkomens heeft of niet bekend is of de relatie voorkomens heeft of bekend is dat is vastgesteld dat niet bekend is of de relatie voorkomens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de gevallen beschreven in de laatste bullet worden de regels in de bullets 3 t/m 6 in paragraaf </w:t>
      </w:r>
      <w:r>
        <w:rPr>
          <w:spacing w:val="-2"/>
        </w:rPr>
        <w:fldChar w:fldCharType="begin"/>
      </w:r>
      <w:r>
        <w:instrText> REF __RefHeading__36654993 \r \h </w:instrText>
      </w:r>
      <w:r>
        <w:fldChar w:fldCharType="separate"/>
      </w:r>
      <w:r>
        <w:t>3.4.2</w:t>
      </w:r>
      <w:r>
        <w:fldChar w:fldCharType="end"/>
      </w:r>
      <w:r>
        <w:rPr>
          <w:spacing w:val="-2"/>
        </w:rPr>
        <w:t xml:space="preserve"> gevolgd.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StUF:sleutelVerzendend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spacing w:val="-2"/>
        </w:rPr>
        <w:t>metagegevens</w:t>
      </w:r>
      <w:r>
        <w:rPr/>
        <w:t>, dan gelden de volgende regels: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StUF:groepsnaam</w:t>
      </w:r>
      <w:r>
        <w:rPr/>
        <w:t xml:space="preserve"> en </w:t>
      </w:r>
      <w:r>
        <w:rPr>
          <w:rFonts w:ascii="Courier New" w:hAnsi="Courier New"/>
        </w:rPr>
        <w:t>StUF:elementnaam</w:t>
      </w:r>
      <w:r>
        <w:rPr/>
        <w:t xml:space="preserve"> niet in voorkomen, worden in het antwoord opgenomen.</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StUF:groepsnaam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StUF:elementnaam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StUF:groepsnaam=”geboortegroep”&gt;</w:t>
      </w:r>
      <w:r>
        <w:rPr/>
        <w:t xml:space="preserve"> niet in het antwoord worden opgenomen.</w:t>
      </w:r>
    </w:p>
    <w:p>
      <w:pPr>
        <w:pStyle w:val="Normal"/>
        <w:widowContro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9" w:name="Ref_antwoorHistorieN"/>
      <w:bookmarkStart w:id="120" w:name="Ref_antwoorHistorieN"/>
      <w:bookmarkEnd w:id="120"/>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zijn de regels complexer:</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het actuele tijdstip niet opgenomen.</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1" w:name="__RefHeading__36113624"/>
      <w:bookmarkStart w:id="122" w:name="Ref_AntwoordHistorieP"/>
      <w:bookmarkStart w:id="123" w:name="Ref_AntwoordHistorieP"/>
      <w:bookmarkEnd w:id="121"/>
      <w:bookmarkEnd w:id="123"/>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gelden de volgende regels:</w:t>
      </w:r>
    </w:p>
    <w:p>
      <w:pPr>
        <w:pStyle w:val="Normal"/>
        <w:widowControl/>
        <w:numPr>
          <w:ilvl w:val="0"/>
          <w:numId w:val="10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10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10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gegeven met </w:t>
      </w:r>
      <w:r>
        <w:rPr>
          <w:rFonts w:ascii="Courier New" w:hAnsi="Courier New"/>
        </w:rPr>
        <w:t>StUF:noValue=”waardeOnbekend”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geldig zijn en eindGeldigheid met het grootste tijdstip of geenWaarde waarvoor alle opgevraagde gegevens geldig zijn.</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&lt;StUF:eindRelatie&gt;2005-06-01&lt;/StUF:eindRelatie&gt;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1"/>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eindGeldigheid geenWaarde.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eindRelatie 'geenWaarde' en met eindGeldigheid 'geenWaarde'.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Foutsituaties voor Lv03- tot en met Lv06-vraagberichten</w:t>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en de attributes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geenWaarde.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Een ten onrechte opgevoerde relatie die niet is vervangen door een andere relatie kan niet worden opgenomen in een historieFormeelRelatie element en wordt in een La09- of La10-antwoordbericht opgenomen na de beëindigde relaties voor het betreffende entiteittype c.q. na de actuele relaties, als er geen beëindigde relaties zijn c.q als enige relaties voor het betreffende entiteittype, als er geen actuele of beëindigde relaties zijn. De onterecht opgevoerde relatie wordt opgenomen met als waarden voor beginGeldigheid en eindGeldigheid StUF:noValue=”geenWaarde”, beginRelatie, eindRelatie en de overige elementen hebben de waarden zoals die golden op het moment dat geconstateerd werd, dat de relatie onterecht was opgevoerd, Het element tijdstipRegistratie heeft als waarde het tijdstip waarop in de registratie is doorgevoerd, dat de relatie ten onrechte was opgevoerd.</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bookmarkStart w:id="124" w:name="DDE_LINK2"/>
      <w:r>
        <w:rPr>
          <w:rFonts w:ascii="Courier New" w:hAnsi="Courier New"/>
          <w:sz w:val="16"/>
          <w:szCs w:val="16"/>
        </w:rPr>
        <w:t>200</w:t>
      </w:r>
      <w:bookmarkEnd w:id="124"/>
      <w:r>
        <w:rPr>
          <w:rFonts w:ascii="Courier New" w:hAnsi="Courier New"/>
          <w:sz w:val="16"/>
          <w:szCs w:val="16"/>
        </w:rPr>
        <w:t>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bookmarkStart w:id="125" w:name="DDE_LINK13"/>
      <w:r>
        <w:rPr>
          <w:rFonts w:ascii="Courier New" w:hAnsi="Courier New"/>
          <w:sz w:val="16"/>
          <w:szCs w:val="16"/>
        </w:rPr>
        <w:t>200</w:t>
      </w:r>
      <w:bookmarkEnd w:id="125"/>
      <w:r>
        <w:rPr>
          <w:rFonts w:ascii="Courier New" w:hAnsi="Courier New"/>
          <w:sz w:val="16"/>
          <w:szCs w:val="16"/>
        </w:rPr>
        <w:t>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&lt;geboortedatum&gt;1977-0807&lt;/geboortedatum&gt;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 StUF:noValue=”geenWaarde”/&gt;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&lt;StUF:eindGeldigheid&gt;2008-03-01&lt;/StUF:eindGeldigheid&gt;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&lt;StUF:eindGeldigheid&gt;2007-03-01&lt;/StUF:eindGeldigheid&gt;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&lt;StUF:eindGeldigheid&gt;2005-04-23&lt;/StUF:eindGeldigheid&gt;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&lt;StUF:beginGeldigheid&gt;1977-08-07/StUF:beginGeldigheid&gt;</w:t>
      </w:r>
    </w:p>
    <w:p>
      <w:pPr>
        <w:pStyle w:val="Normal"/>
        <w:rPr>
          <w:rFonts w:ascii="Courier New" w:hAnsi="Courier New"/>
          <w:sz w:val="16"/>
          <w:szCs w:val="16"/>
        </w:rPr>
      </w:pPr>
      <w:r>
        <w:rPr>
          <w:rFonts w:ascii="Courier New" w:hAnsi="Courier New"/>
          <w:sz w:val="16"/>
          <w:szCs w:val="16"/>
        </w:rPr>
        <w:tab/>
        <w:tab/>
        <w:tab/>
        <w:t>&lt;StUF:eindGeldigheid&gt;2001-09-03&lt;/StUF:eindGeldigheid&gt;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 xsi:nil=”true” StUF:noValue=”geenWaarde”/&gt;</w:t>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&lt;StUF:eindGeldigheid&gt;</w:t>
      </w:r>
      <w:r>
        <w:rPr/>
        <w:t xml:space="preserve"> </w:t>
      </w:r>
      <w:r>
        <w:rPr>
          <w:rFonts w:ascii="Courier New" w:hAnsi="Courier New"/>
        </w:rPr>
        <w:t>StUF:noValue=”geenWaarde”</w:t>
      </w:r>
      <w:r>
        <w:rPr/>
        <w:t xml:space="preserve">). </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Voor het opnemen van metagegevens in berichten met historie gelden de volgende regels:</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StUF:tijdstip</w:t>
      </w:r>
      <w:r>
        <w:rPr/>
        <w:t xml:space="preserve"> attribute en </w:t>
      </w:r>
      <w:r>
        <w:rPr>
          <w:rFonts w:ascii="Courier New" w:hAnsi="Courier New"/>
        </w:rPr>
        <w:t>&lt;StUF:eindGeldigheid&gt;</w:t>
      </w:r>
      <w:r>
        <w:rPr/>
        <w:t xml:space="preserve"> groter dan het </w:t>
      </w:r>
      <w:r>
        <w:rPr>
          <w:rFonts w:ascii="Courier New" w:hAnsi="Courier New"/>
        </w:rPr>
        <w:t>StUF:tijdstip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&lt;StUF:beginGeldigheid&gt;2004-02-28&lt;/StUF:beginGeldigheid&gt;</w:t>
      </w:r>
    </w:p>
    <w:p>
      <w:pPr>
        <w:pStyle w:val="Normal"/>
        <w:rPr>
          <w:rFonts w:ascii="Courier New" w:hAnsi="Courier New"/>
          <w:sz w:val="16"/>
          <w:szCs w:val="16"/>
        </w:rPr>
      </w:pPr>
      <w:r>
        <w:rPr>
          <w:rFonts w:ascii="Courier New" w:hAnsi="Courier New"/>
          <w:sz w:val="16"/>
          <w:szCs w:val="16"/>
        </w:rPr>
        <w:tab/>
        <w:tab/>
        <w:tab/>
        <w:t>&lt;StUF:eindGeldigheid&gt;2004-03-04&lt;/StUF:eindGeldigheid&gt;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&lt;StUF:beginGeldigheid&gt;2004-01-07&lt;/StUF:beginGeldigheid&gt;</w:t>
      </w:r>
    </w:p>
    <w:p>
      <w:pPr>
        <w:pStyle w:val="Normal"/>
        <w:rPr>
          <w:rFonts w:ascii="Courier New" w:hAnsi="Courier New"/>
          <w:sz w:val="16"/>
          <w:szCs w:val="16"/>
        </w:rPr>
      </w:pPr>
      <w:r>
        <w:rPr>
          <w:rFonts w:ascii="Courier New" w:hAnsi="Courier New"/>
          <w:sz w:val="16"/>
          <w:szCs w:val="16"/>
        </w:rPr>
        <w:tab/>
        <w:tab/>
        <w:tab/>
        <w:t>&lt;StUF:eindGeldigheid&gt;2004-02-28&lt;/StUF:eindGeldigheid&gt;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&lt;StUF:beginGeldigheid&gt;2003-11-15&lt;/StUF:beginGeldigheid&gt;</w:t>
      </w:r>
    </w:p>
    <w:p>
      <w:pPr>
        <w:pStyle w:val="Normal"/>
        <w:rPr>
          <w:rFonts w:ascii="Courier New" w:hAnsi="Courier New"/>
          <w:sz w:val="16"/>
          <w:szCs w:val="16"/>
        </w:rPr>
      </w:pPr>
      <w:r>
        <w:rPr>
          <w:rFonts w:ascii="Courier New" w:hAnsi="Courier New"/>
          <w:sz w:val="16"/>
          <w:szCs w:val="16"/>
        </w:rPr>
        <w:tab/>
        <w:tab/>
        <w:tab/>
        <w:t>&lt;StUF:eindGeldigheid&gt;2004-01-07&lt;/StUF:eindGeldigheid&gt;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&lt;StUF:beginGeldigheid&gt;2003-03-02&lt;/StUF:beginGeldigheid&gt;</w:t>
      </w:r>
    </w:p>
    <w:p>
      <w:pPr>
        <w:pStyle w:val="Normal"/>
        <w:rPr>
          <w:rFonts w:ascii="Courier New" w:hAnsi="Courier New"/>
          <w:sz w:val="16"/>
          <w:szCs w:val="16"/>
        </w:rPr>
      </w:pPr>
      <w:r>
        <w:rPr>
          <w:rFonts w:ascii="Courier New" w:hAnsi="Courier New"/>
          <w:sz w:val="16"/>
          <w:szCs w:val="16"/>
        </w:rPr>
        <w:tab/>
        <w:tab/>
        <w:tab/>
        <w:t>&lt;StUF:eindGeldigheid&gt;2003-11-15&lt;/StUF:eindGeldigheid&gt;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rFonts w:ascii="Courier New" w:hAnsi="Courier New"/>
        </w:rPr>
        <w:t>StUF:noValue=”geenWaarde”</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&lt;geboortedatum&gt;1965-12-22&lt;/geboortedatum&gt;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&lt;isIngeschrevenOp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&lt;StUF:beginGeldigheid&gt;1987-08-29&lt;/StUF:beginGeldigheid&gt;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&lt;StUF:beginGeldigheid&gt;1987-07-06&lt;/StUF:beginGeldigheid&gt;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&lt;StUF:eindGeldigheid&gt;1987-08-06&lt;/StUF:eindGeldigheid&gt;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 StUF:metagegeven=”true”&gt;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&lt;StUF:beginGeldigheid&gt;1987-08-06&lt;/StUF:beginGeldigheid&gt;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&lt;StUF:eindGeldigheid&gt;1987-08-29&lt;/StUF:eindGeldigheid&gt;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&lt;StUF:beginGeldigheid&gt;1990-04-04&lt;/StUF:beginGeldigheid&gt;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StUF:metagegeven=”true”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&lt;StUF:beginGeldigheid&gt;1987-07-08&lt;/StUF:beginGeldigheid&gt;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&lt;StUF:eindGeldigheid&gt;1987-10-02&lt;/StUF:eindGeldigheid&gt;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&lt;StUF:beginGeldigheid&gt;1965-12-22&lt;/StUF:beginGeldigheid&gt;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&lt;StUF:eindGeldigheid&gt;1987-07-08&lt;/StUF:eindGeldigheid&gt;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6" w:name="Ref_FoutAfhVraagAntwoord"/>
      <w:bookmarkStart w:id="127" w:name="Ref_FoutAfhVraagAntwoord"/>
      <w:bookmarkEnd w:id="127"/>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6.9</w:t>
      </w:r>
      <w:r>
        <w:fldChar w:fldCharType="end"/>
      </w:r>
      <w:r>
        <w:rPr/>
        <w:t>: Overige foutsituaties bij het afhandelen van vraagberichten</w:t>
      </w:r>
    </w:p>
    <w:p>
      <w:pPr>
        <w:pStyle w:val="Kop1"/>
        <w:numPr>
          <w:ilvl w:val="0"/>
          <w:numId w:val="100"/>
        </w:numPr>
        <w:tabs>
          <w:tab w:val="left" w:pos="0" w:leader="none"/>
        </w:tabs>
        <w:ind w:left="363" w:right="0" w:hanging="363"/>
        <w:rPr/>
      </w:pPr>
      <w:bookmarkStart w:id="128" w:name="__RefHeading__34555264"/>
      <w:bookmarkEnd w:id="128"/>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100"/>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100"/>
        </w:numPr>
        <w:tabs>
          <w:tab w:val="left" w:pos="0" w:leader="none"/>
        </w:tabs>
        <w:ind w:left="576" w:right="0" w:hanging="576"/>
        <w:rPr/>
      </w:pPr>
      <w:bookmarkStart w:id="129" w:name="__RefHeading___Toc73692_362222095"/>
      <w:bookmarkEnd w:id="129"/>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7"/>
        </w:numPr>
        <w:rPr/>
      </w:pPr>
      <w:r>
        <w:rPr/>
        <w:t xml:space="preserve">0 of </w:t>
      </w:r>
      <w:r>
        <w:rPr/>
        <w:t xml:space="preserve">1 element </w:t>
      </w:r>
      <w:r>
        <w:rPr>
          <w:rFonts w:ascii="Courier New" w:hAnsi="Courier New"/>
        </w:rPr>
        <w:t>&lt;stuurgegevens&gt;</w:t>
      </w:r>
      <w:r>
        <w:rPr/>
        <w:t xml:space="preserve">, </w:t>
      </w:r>
      <w:r>
        <w:rPr/>
        <w:t>waarbij het weglaten van de stuurgegevens alleen is toegestaan in een Di02-bericht</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StUF:functie="entiteit"</w:t>
      </w:r>
      <w:r>
        <w:rPr/>
        <w:t xml:space="preserve"> en met het attribute </w:t>
      </w:r>
      <w:r>
        <w:rPr>
          <w:rFonts w:ascii="Courier New" w:hAnsi="Courier New"/>
        </w:rPr>
        <w:t>StUF:entiteittype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w:t>
      </w:r>
      <w:r>
        <w:rPr/>
        <w:t xml:space="preserve">met het attribute </w:t>
      </w:r>
      <w:r>
        <w:rPr>
          <w:rFonts w:ascii="Courier New" w:hAnsi="Courier New"/>
        </w:rPr>
        <w:t>StUF:functie="update"</w:t>
      </w:r>
      <w:r>
        <w:rPr/>
        <w:t xml:space="preserve"> en met het attribute </w:t>
      </w:r>
      <w:r>
        <w:rPr>
          <w:rFonts w:ascii="Courier New" w:hAnsi="Courier New"/>
        </w:rPr>
        <w:t>StUF:entiteittype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StUF:functie="selectie"</w:t>
      </w:r>
      <w:r>
        <w:rPr/>
        <w:t xml:space="preserve"> en met het attribute </w:t>
      </w:r>
      <w:r>
        <w:rPr>
          <w:rFonts w:ascii="Courier New" w:hAnsi="Courier New"/>
        </w:rPr>
        <w:t>StUF:entiteittype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met het attribute </w:t>
      </w:r>
      <w:r>
        <w:rPr>
          <w:rFonts w:ascii="Courier New" w:hAnsi="Courier New"/>
        </w:rPr>
        <w:t>StUF:functie="antwoord"</w:t>
      </w:r>
      <w:r>
        <w:rPr/>
        <w:t xml:space="preserve"> en met het attribute </w:t>
      </w:r>
      <w:r>
        <w:rPr>
          <w:rFonts w:ascii="Courier New" w:hAnsi="Courier New"/>
        </w:rPr>
        <w:t>StUF:entiteittype</w:t>
      </w:r>
      <w:r>
        <w:rPr>
          <w:spacing w:val="-2"/>
        </w:rPr>
        <w:t xml:space="preserve">. </w:t>
      </w:r>
    </w:p>
    <w:p>
      <w:pPr>
        <w:pStyle w:val="Normal"/>
        <w:rPr>
          <w:spacing w:val="-2"/>
        </w:rPr>
      </w:pPr>
      <w:r>
        <w:rPr>
          <w:spacing w:val="-2"/>
        </w:rPr>
      </w:r>
    </w:p>
    <w:p>
      <w:pPr>
        <w:pStyle w:val="Normal"/>
        <w:rPr/>
      </w:pPr>
      <w:r>
        <w:rPr/>
        <w:t xml:space="preserve">Indien op </w:t>
      </w:r>
      <w:r>
        <w:rPr/>
        <w:t>een StUF-</w:t>
      </w:r>
      <w:r>
        <w:rPr/>
        <w:t xml:space="preserve">webservice </w:t>
      </w:r>
      <w:r>
        <w:rPr/>
        <w:t>een</w:t>
      </w:r>
      <w:r>
        <w:rPr/>
        <w:t xml:space="preserve"> operation voor een Di02-bericht wordt aangeroepen en het bericht bevat geen stuurgegevens, dan dient het verwerkt te worden alsof het een </w:t>
      </w:r>
      <w:r>
        <w:rPr>
          <w:rFonts w:ascii="Courier New" w:hAnsi="Courier New"/>
        </w:rPr>
        <w:t>&lt;stuurgegevens&gt;</w:t>
      </w:r>
      <w:r>
        <w:rPr/>
        <w:t xml:space="preserve">-element bevat met als inhoud </w:t>
      </w:r>
      <w:r>
        <w:rPr/>
        <w:t>de volgende twee elementen:</w:t>
      </w:r>
    </w:p>
    <w:p>
      <w:pPr>
        <w:pStyle w:val="Normal"/>
        <w:numPr>
          <w:ilvl w:val="0"/>
          <w:numId w:val="95"/>
        </w:numPr>
        <w:rPr/>
      </w:pPr>
      <w:r>
        <w:rPr/>
        <w:t xml:space="preserve">het element </w:t>
      </w:r>
      <w:r>
        <w:rPr>
          <w:rFonts w:ascii="Courier New" w:hAnsi="Courier New"/>
        </w:rPr>
        <w:t>&lt;StUF:berichtcode&gt;Di02&lt;/StUF:berichtcode&gt;</w:t>
      </w:r>
    </w:p>
    <w:p>
      <w:pPr>
        <w:pStyle w:val="Normal"/>
        <w:numPr>
          <w:ilvl w:val="0"/>
          <w:numId w:val="95"/>
        </w:numPr>
        <w:rPr/>
      </w:pPr>
      <w:r>
        <w:rPr/>
        <w:t xml:space="preserve">het element </w:t>
      </w:r>
      <w:r>
        <w:rPr>
          <w:rFonts w:ascii="Courier New" w:hAnsi="Courier New"/>
        </w:rPr>
        <w:t>&lt;StUF:functie&gt;</w:t>
      </w:r>
      <w:r>
        <w:rPr/>
        <w:t xml:space="preserve"> met als waarde de elementnaam van het ontvangen bericht.</w:t>
      </w:r>
    </w:p>
    <w:p>
      <w:pPr>
        <w:pStyle w:val="Normal"/>
        <w:rPr/>
      </w:pPr>
      <w:r>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0" w:name="__RefHeading___Toc74789_362222095"/>
      <w:bookmarkEnd w:id="130"/>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&lt;persoon StUF:functie="entiteit" StUF:entiteittype="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&lt;verblijftOpAdres StUF:entiteittype="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&lt;gerelateerde StUF:entiteittype="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nitie van het vrije bericht niet meer gespecificeerd hoeft te worden. Deze eis maakt hergebruik van delen van een parser en van berichtdefinities mogelijk.</w:t>
      </w:r>
      <w:del w:id="7" w:author="Onbekende auteur" w:date="2016-10-18T13:33:00Z">
        <w:r>
          <w:rPr/>
          <w:delText xml:space="preserve"> De waarde “entiteit” moet in dit geval defaultwaarde voor dit attribute zijn,  zodat het de maker van het bericht vrij staat om het attribute </w:delText>
        </w:r>
      </w:del>
      <w:del w:id="8" w:author="Onbekende auteur" w:date="2016-10-18T13:33:00Z">
        <w:r>
          <w:rPr>
            <w:rFonts w:ascii="Courier New" w:hAnsi="Courier New"/>
          </w:rPr>
          <w:delText>StUF:functie</w:delText>
        </w:r>
      </w:del>
      <w:del w:id="9" w:author="Onbekende auteur" w:date="2016-10-18T13:33:00Z">
        <w:r>
          <w:rPr/>
          <w:delText xml:space="preserve"> niet op te nemen.</w:delText>
        </w:r>
      </w:del>
    </w:p>
    <w:p>
      <w:pPr>
        <w:pStyle w:val="Normal"/>
        <w:rPr>
          <w:i w:val="false"/>
          <w:i w:val="false"/>
          <w:iCs w:val="false"/>
        </w:rPr>
      </w:pPr>
      <w:r>
        <w:rPr>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1" w:name="__RefHeading___Toc28034_84081049"/>
      <w:bookmarkEnd w:id="131"/>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StUF:functie="update"</w:t>
      </w:r>
      <w:r>
        <w:rPr/>
        <w:t xml:space="preserve"> en </w:t>
      </w:r>
      <w:r>
        <w:rPr>
          <w:rFonts w:ascii="Courier New" w:hAnsi="Courier New"/>
        </w:rPr>
        <w:t>StUF:entiteittype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Zo'n object mag alleen elementen bevatten die zijn gedefinieerd voor een kennisgeving voor dat entiteittype. Daarnaast bevatten deze twee objecten alle door StUF voor een kennisgeving voorgeschreven attributes. Eventuele extra parameters kunnen worden meegegeven door het element </w:t>
      </w:r>
      <w:r>
        <w:rPr>
          <w:rFonts w:ascii="Courier New" w:hAnsi="Courier New"/>
          <w:spacing w:val="-2"/>
        </w:rPr>
        <w:t>&lt;vrijeParameters&gt;</w:t>
      </w:r>
      <w:r>
        <w:rPr>
          <w:spacing w:val="-2"/>
        </w:rPr>
        <w:t xml:space="preserve"> als laatste element op te nemen. De inhoud van dit element kan door de berichtontwerper vrij gedefinieerd worden.</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StUF:functie="update"</w:t>
      </w:r>
      <w:r>
        <w:rPr>
          <w:spacing w:val="-2"/>
        </w:rPr>
        <w:t xml:space="preserve"> en het attribute </w:t>
      </w:r>
      <w:r>
        <w:rPr>
          <w:rFonts w:ascii="Courier New" w:hAnsi="Courier New"/>
          <w:spacing w:val="-2"/>
        </w:rPr>
        <w:t>StUF:entiteittype="XXX"</w:t>
      </w:r>
      <w:r>
        <w:rPr>
          <w:spacing w:val="-2"/>
        </w:rPr>
        <w:t xml:space="preserve"> geen elementen bevat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StUF:functie="update"</w:t>
      </w:r>
      <w:r>
        <w:rPr>
          <w:spacing w:val="-2"/>
        </w:rPr>
        <w:t xml:space="preserve"> en het attribute </w:t>
      </w:r>
      <w:r>
        <w:rPr>
          <w:rFonts w:ascii="Courier New" w:hAnsi="Courier New"/>
          <w:spacing w:val="-2"/>
        </w:rPr>
        <w:t>StUF:functie="selectie"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StUF:functie="selectie"</w:t>
      </w:r>
      <w:r>
        <w:rPr>
          <w:spacing w:val="-2"/>
        </w:rPr>
        <w:t xml:space="preserve"> en het verplichte attribute </w:t>
      </w:r>
      <w:r>
        <w:rPr>
          <w:rFonts w:ascii="Courier New" w:hAnsi="Courier New"/>
          <w:spacing w:val="-2"/>
        </w:rPr>
        <w:t>StUF:entiteittype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StUF:functie="antwoord"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StUF:functie="selectie"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StUF:functie="selectie"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StUF:functie="antwoord"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StUF:functie="selectie"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30"/>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30"/>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6"/>
        </w:numPr>
        <w:rPr/>
      </w:pPr>
      <w:r>
        <w:rPr/>
        <w:t xml:space="preserve">het bericht is aangekomen bij de intermediair, </w:t>
      </w:r>
    </w:p>
    <w:p>
      <w:pPr>
        <w:pStyle w:val="Normal"/>
        <w:numPr>
          <w:ilvl w:val="0"/>
          <w:numId w:val="97"/>
        </w:numPr>
        <w:rPr/>
      </w:pPr>
      <w:r>
        <w:rPr/>
        <w:t>de intermediair heeft niet gecheckt op de correctheid van de stuurgegevens,</w:t>
      </w:r>
    </w:p>
    <w:p>
      <w:pPr>
        <w:pStyle w:val="Normal"/>
        <w:numPr>
          <w:ilvl w:val="0"/>
          <w:numId w:val="97"/>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31"/>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31"/>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32"/>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32"/>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33"/>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33"/>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34"/>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34"/>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35"/>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35"/>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36"/>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36"/>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37"/>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37"/>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38"/>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38"/>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39"/>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39"/>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40">
        <w:r>
          <w:rPr>
            <w:rStyle w:val="Internetkoppeling"/>
          </w:rPr>
          <w:tab/>
        </w:r>
      </w:hyperlink>
      <w:hyperlink r:id="rId41">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42">
        <w:r>
          <w:rPr>
            <w:rStyle w:val="Internetkoppeling"/>
          </w:rPr>
          <w:tab/>
        </w:r>
      </w:hyperlink>
      <w:hyperlink r:id="rId43">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44">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45">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46">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47">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48">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49">
        <w:r>
          <w:rPr>
            <w:rStyle w:val="Internetkoppeling"/>
          </w:rPr>
          <w:t>https://new.kinggemeenten.nl/gemma/stuf/stuf-30</w:t>
        </w:r>
      </w:hyperlink>
      <w:hyperlink r:id="rId50">
        <w:r>
          <w:rPr>
            <w:rStyle w:val="Internetkoppeling"/>
          </w:rPr>
          <w:t>2</w:t>
        </w:r>
      </w:hyperlink>
      <w:hyperlink r:id="rId51">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52">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53">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54">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55">
        <w:r>
          <w:rPr>
            <w:rStyle w:val="Internetkoppeling"/>
          </w:rPr>
          <w:t>http://www.w3.org/TR/2004/REC-xmlschema-0-20041028</w:t>
        </w:r>
      </w:hyperlink>
      <w:r>
        <w:rPr/>
        <w:t xml:space="preserve"> (Primer)</w:t>
      </w:r>
    </w:p>
    <w:p>
      <w:pPr>
        <w:pStyle w:val="Normal"/>
        <w:rPr/>
      </w:pPr>
      <w:r>
        <w:rPr/>
        <w:tab/>
      </w:r>
      <w:hyperlink r:id="rId56">
        <w:r>
          <w:rPr>
            <w:rStyle w:val="Internetkoppeling"/>
          </w:rPr>
          <w:t xml:space="preserve"> http://www.w3.org/TR/2004/REC-xmlschema-1-20041028</w:t>
        </w:r>
      </w:hyperlink>
      <w:r>
        <w:rPr/>
        <w:t xml:space="preserve"> (Structures)</w:t>
      </w:r>
    </w:p>
    <w:p>
      <w:pPr>
        <w:pStyle w:val="Normal"/>
        <w:rPr/>
      </w:pPr>
      <w:r>
        <w:rPr/>
        <w:tab/>
      </w:r>
      <w:hyperlink r:id="rId57">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58">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2" w:name="_Ref100394082"/>
      <w:bookmarkStart w:id="133" w:name="_Ref101868016"/>
      <w:r>
        <w:rPr/>
        <w:t>schrijving van een XML-document</w:t>
      </w:r>
      <w:bookmarkEnd w:id="132"/>
      <w:bookmarkEnd w:id="133"/>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59"/>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3">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4">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5">
    <w:p>
      <w:pPr>
        <w:pStyle w:val="Voetnoot"/>
        <w:rPr/>
      </w:pPr>
      <w:r>
        <w:rPr/>
        <w:footnoteRef/>
        <w:tab/>
        <w:t>Voor de verwerkingssoort 'O' en 'S' zijn de kerngegevens ook verplicht als sleutelOntvangend wordt opgenomen.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66</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2">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5">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6">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7">
    <w:lvl w:ilvl="0">
      <w:start w:val="1"/>
      <w:numFmt w:val="bullet"/>
      <w:lvlText w:val=""/>
      <w:lvlJc w:val="left"/>
      <w:pPr>
        <w:tabs>
          <w:tab w:val="num" w:pos="283"/>
        </w:tabs>
        <w:ind w:left="283" w:hanging="283"/>
      </w:pPr>
      <w:rPr>
        <w:rFonts w:ascii="Symbol" w:hAnsi="Symbol" w:cs="Symbol" w:hint="default"/>
      </w:rPr>
    </w:lvl>
  </w:abstractNum>
  <w:abstractNum w:abstractNumId="7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9">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1">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2">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bering>
</file>

<file path=word/settings.xml><?xml version="1.0" encoding="utf-8"?>
<w:settings xmlns:w="http://schemas.openxmlformats.org/wordprocessingml/2006/main">
  <w:zoom w:percent="125"/>
  <w:trackRevisions/>
  <w:defaultTabStop w:val="408"/>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bv03-bevat-teveel-stuurgegevens" TargetMode="External"/><Relationship Id="rId17" Type="http://schemas.openxmlformats.org/officeDocument/2006/relationships/hyperlink" Target="https://discussie.kinggemeenten.nl/discussie/gemma/stuf-301/rfc-bv03-bevat-teveel-stuurgegevens" TargetMode="External"/><Relationship Id="rId18" Type="http://schemas.openxmlformats.org/officeDocument/2006/relationships/hyperlink" Target="https://discussie.kinggemeenten.nl/discussie/gemma/stuf-301/rfc-introduceren-van-wildcards-stuf-bevragingen" TargetMode="External"/><Relationship Id="rId19" Type="http://schemas.openxmlformats.org/officeDocument/2006/relationships/hyperlink" Target="https://discussie.kinggemeenten.nl/discussie/gemma/stuf-301/rfc-introduceren-van-wildcards-stuf-bevragingen" TargetMode="External"/><Relationship Id="rId20" Type="http://schemas.openxmlformats.org/officeDocument/2006/relationships/hyperlink" Target="https://discussie.kinggemeenten.nl/discussie/gemma/stuf-301-standaard/rfc-&#145;vrije&#146;-berichten-toestaan-om-geen-stuurgegevens-te-gebruiken" TargetMode="External"/><Relationship Id="rId21" Type="http://schemas.openxmlformats.org/officeDocument/2006/relationships/hyperlink" Target="https://discussie.kinggemeenten.nl/discussie/gemma/stuf-301-standaard/rfc-&#145;vrije&#146;-berichten-toestaan-om-geen-stuurgegevens-te-gebruiken" TargetMode="External"/><Relationship Id="rId22" Type="http://schemas.openxmlformats.org/officeDocument/2006/relationships/hyperlink" Target="https://discussie.kinggemeenten.nl/discussie/gemma/stuf-301-standaard/optioneel-verklaren-van-gebruik-attribuut-stuffunctie-vrije" TargetMode="External"/><Relationship Id="rId23" Type="http://schemas.openxmlformats.org/officeDocument/2006/relationships/hyperlink" Target="https://discussie.kinggemeenten.nl/discussie/gemma/stuf-301-standaard/optioneel-verklaren-van-gebruik-attribuut-stuffunctie-vrije" TargetMode="External"/><Relationship Id="rId24" Type="http://schemas.openxmlformats.org/officeDocument/2006/relationships/hyperlink" Target="http://www.egem.nl/StUF/StUF0301" TargetMode="External"/><Relationship Id="rId25" Type="http://schemas.openxmlformats.org/officeDocument/2006/relationships/hyperlink" Target="http://www.egem.nl/StUF/StUF0301" TargetMode="External"/><Relationship Id="rId26" Type="http://schemas.openxmlformats.org/officeDocument/2006/relationships/hyperlink" Target="http://www.egem.nl/StUF/StUF0301" TargetMode="External"/><Relationship Id="rId27" Type="http://schemas.openxmlformats.org/officeDocument/2006/relationships/hyperlink" Target="http://www.egem.nl/StUF/StUF0301" TargetMode="External"/><Relationship Id="rId28" Type="http://schemas.openxmlformats.org/officeDocument/2006/relationships/header" Target="header1.xml"/><Relationship Id="rId29" Type="http://schemas.openxmlformats.org/officeDocument/2006/relationships/header" Target="header2.xml"/><Relationship Id="rId30" Type="http://schemas.openxmlformats.org/officeDocument/2006/relationships/image" Target="media/image2.emf"/><Relationship Id="rId31" Type="http://schemas.openxmlformats.org/officeDocument/2006/relationships/image" Target="media/image3.emf"/><Relationship Id="rId32" Type="http://schemas.openxmlformats.org/officeDocument/2006/relationships/image" Target="media/image4.emf"/><Relationship Id="rId33" Type="http://schemas.openxmlformats.org/officeDocument/2006/relationships/image" Target="media/image5.emf"/><Relationship Id="rId34" Type="http://schemas.openxmlformats.org/officeDocument/2006/relationships/image" Target="media/image6.emf"/><Relationship Id="rId35" Type="http://schemas.openxmlformats.org/officeDocument/2006/relationships/image" Target="media/image7.emf"/><Relationship Id="rId36" Type="http://schemas.openxmlformats.org/officeDocument/2006/relationships/image" Target="media/image8.emf"/><Relationship Id="rId37" Type="http://schemas.openxmlformats.org/officeDocument/2006/relationships/image" Target="media/image9.emf"/><Relationship Id="rId38" Type="http://schemas.openxmlformats.org/officeDocument/2006/relationships/image" Target="media/image10.emf"/><Relationship Id="rId39" Type="http://schemas.openxmlformats.org/officeDocument/2006/relationships/image" Target="media/image11.emf"/><Relationship Id="rId40" Type="http://schemas.openxmlformats.org/officeDocument/2006/relationships/hyperlink" Target="http://www.egem-iteams.nl/" TargetMode="External"/><Relationship Id="rId41" Type="http://schemas.openxmlformats.org/officeDocument/2006/relationships/hyperlink" Target="https://new.kinggemeenten.nl/gemma/stuf/stuf-algemeen/beheermodel" TargetMode="External"/><Relationship Id="rId42" Type="http://schemas.openxmlformats.org/officeDocument/2006/relationships/hyperlink" Target="http://www.egem-iteams.nl/" TargetMode="External"/><Relationship Id="rId43" Type="http://schemas.openxmlformats.org/officeDocument/2006/relationships/hyperlink" Target="http://www.kinggemeenten.nl/secties/gemma/gemma" TargetMode="External"/><Relationship Id="rId44" Type="http://schemas.openxmlformats.org/officeDocument/2006/relationships/hyperlink" Target="http://www.w3.org/Protocols/rfc2616/rfc2616.html" TargetMode="External"/><Relationship Id="rId45" Type="http://schemas.openxmlformats.org/officeDocument/2006/relationships/hyperlink" Target="http://www.forumstandaardisatie.nl/" TargetMode="External"/><Relationship Id="rId46" Type="http://schemas.openxmlformats.org/officeDocument/2006/relationships/hyperlink" Target="http://www.w3.org/TR/2000/NOTE-SOAP-20000508" TargetMode="External"/><Relationship Id="rId47" Type="http://schemas.openxmlformats.org/officeDocument/2006/relationships/hyperlink" Target="http://www.egem-iteams.nl/" TargetMode="External"/><Relationship Id="rId48" Type="http://schemas.openxmlformats.org/officeDocument/2006/relationships/hyperlink" Target="http://www.egem-iteams.nl/" TargetMode="External"/><Relationship Id="rId49" Type="http://schemas.openxmlformats.org/officeDocument/2006/relationships/hyperlink" Target="https://new.kinggemeenten.nl/gemma/stuf/stuf-301/standaard" TargetMode="External"/><Relationship Id="rId50" Type="http://schemas.openxmlformats.org/officeDocument/2006/relationships/hyperlink" Target="https://new.kinggemeenten.nl/gemma/stuf/stuf-301/standaard" TargetMode="External"/><Relationship Id="rId51" Type="http://schemas.openxmlformats.org/officeDocument/2006/relationships/hyperlink" Target="https://new.kinggemeenten.nl/gemma/stuf/stuf-301/standaard" TargetMode="External"/><Relationship Id="rId52" Type="http://schemas.openxmlformats.org/officeDocument/2006/relationships/hyperlink" Target="http://www.w3.org/Addressing/" TargetMode="External"/><Relationship Id="rId53" Type="http://schemas.openxmlformats.org/officeDocument/2006/relationships/hyperlink" Target="http://www.w3.org/TR/wsdl" TargetMode="External"/><Relationship Id="rId54" Type="http://schemas.openxmlformats.org/officeDocument/2006/relationships/hyperlink" Target="http://www.w3.org/TR/2000/REC-xml-20001006" TargetMode="External"/><Relationship Id="rId55" Type="http://schemas.openxmlformats.org/officeDocument/2006/relationships/hyperlink" Target="http://www.w3.org/TR/2004/REC-xmlschema-0-20041028" TargetMode="External"/><Relationship Id="rId56" Type="http://schemas.openxmlformats.org/officeDocument/2006/relationships/hyperlink" Target="http://www.w3.org/TR/2001/PR-xmlschema-0-20010330" TargetMode="External"/><Relationship Id="rId57" Type="http://schemas.openxmlformats.org/officeDocument/2006/relationships/hyperlink" Target="file:///C:/Users/Maarten/Documents/StUF/Sectormodellen/NieuweOpzet0301Sectormodellen/0205/ http://www.w3.org/TR/2004/REC-xmlschema-2-20041028" TargetMode="External"/><Relationship Id="rId58" Type="http://schemas.openxmlformats.org/officeDocument/2006/relationships/hyperlink" Target="http://www.gemmaonline.nl/images/cocreatiebasisgemeente/f/fc/TheorieHistorie5.pdf" TargetMode="External"/><Relationship Id="rId59" Type="http://schemas.openxmlformats.org/officeDocument/2006/relationships/header" Target="header3.xml"/><Relationship Id="rId60" Type="http://schemas.openxmlformats.org/officeDocument/2006/relationships/footnotes" Target="footnotes.xml"/><Relationship Id="rId61" Type="http://schemas.openxmlformats.org/officeDocument/2006/relationships/comments" Target="comments.xml"/><Relationship Id="rId62" Type="http://schemas.openxmlformats.org/officeDocument/2006/relationships/numbering" Target="numbering.xml"/><Relationship Id="rId63" Type="http://schemas.openxmlformats.org/officeDocument/2006/relationships/fontTable" Target="fontTable.xml"/><Relationship Id="rId6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59423</TotalTime>
  <Application>LibreOffice/5.1.5.2$Windows_x86 LibreOffice_project/7a864d8825610a8c07cfc3bc01dd4fce6a9447e5</Application>
  <Pages>133</Pages>
  <Words>60988</Words>
  <Characters>405685</Characters>
  <CharactersWithSpaces>465758</CharactersWithSpaces>
  <Paragraphs>4698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2016-10-20T15:04:42Z</dcterms:modified>
  <cp:revision>1374</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